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4740" w:rsidRPr="00704740" w:rsidRDefault="00704740" w:rsidP="00704740">
      <w:pPr>
        <w:jc w:val="right"/>
        <w:rPr>
          <w:b/>
        </w:rPr>
      </w:pPr>
      <w:del w:id="0" w:author="MVCR" w:date="2019-07-11T11:42:00Z">
        <w:r w:rsidRPr="00704740" w:rsidDel="00104BD6">
          <w:rPr>
            <w:b/>
          </w:rPr>
          <w:delText>I</w:delText>
        </w:r>
      </w:del>
      <w:r w:rsidRPr="00704740">
        <w:rPr>
          <w:b/>
        </w:rPr>
        <w:t>V</w:t>
      </w:r>
      <w:ins w:id="1" w:author="MVCR" w:date="2019-07-11T11:42:00Z">
        <w:r w:rsidR="00104BD6">
          <w:rPr>
            <w:b/>
          </w:rPr>
          <w:t>I</w:t>
        </w:r>
      </w:ins>
      <w:r w:rsidRPr="00704740">
        <w:rPr>
          <w:b/>
        </w:rPr>
        <w:t>.</w:t>
      </w:r>
    </w:p>
    <w:p w:rsidR="000D1AC3" w:rsidRDefault="001D39B4" w:rsidP="005A5C3C">
      <w:pPr>
        <w:jc w:val="center"/>
        <w:rPr>
          <w:b/>
          <w:u w:val="single"/>
        </w:rPr>
      </w:pPr>
      <w:r w:rsidRPr="00810FC3">
        <w:rPr>
          <w:b/>
          <w:u w:val="single"/>
        </w:rPr>
        <w:t>VYPOŘÁDÁNÍ PŘIPOMÍNEK</w:t>
      </w:r>
    </w:p>
    <w:p w:rsidR="00550E2B" w:rsidRDefault="00CF5633" w:rsidP="005A5C3C">
      <w:pPr>
        <w:jc w:val="center"/>
        <w:rPr>
          <w:b/>
        </w:rPr>
      </w:pPr>
      <w:r>
        <w:rPr>
          <w:b/>
        </w:rPr>
        <w:t>k materiálu „</w:t>
      </w:r>
      <w:r w:rsidR="00550E2B">
        <w:rPr>
          <w:b/>
        </w:rPr>
        <w:t>Nařízení vlády, k</w:t>
      </w:r>
      <w:r w:rsidR="00550E2B" w:rsidRPr="00550E2B">
        <w:rPr>
          <w:b/>
        </w:rPr>
        <w:t xml:space="preserve">terým se stanoví maximální počty žádostí o vízum k pobytu nad 90 dnů za účelem podnikání, žádostí o povolení </w:t>
      </w:r>
      <w:r>
        <w:rPr>
          <w:b/>
        </w:rPr>
        <w:br/>
      </w:r>
      <w:r w:rsidR="00550E2B" w:rsidRPr="00550E2B">
        <w:rPr>
          <w:b/>
        </w:rPr>
        <w:t>k dlouhodobému pobytu za účelem investování a žádostí o zaměstnaneckou kartu, které lze podat na zastupitelském úřadu</w:t>
      </w:r>
      <w:r>
        <w:rPr>
          <w:b/>
        </w:rPr>
        <w:t>“</w:t>
      </w:r>
    </w:p>
    <w:p w:rsidR="00704740" w:rsidRDefault="00704740" w:rsidP="00704740">
      <w:pPr>
        <w:jc w:val="both"/>
      </w:pPr>
      <w:r w:rsidRPr="00F17B1B">
        <w:t xml:space="preserve">Meziresortní připomínkové řízení proběhlo ve dnech </w:t>
      </w:r>
      <w:r>
        <w:rPr>
          <w:b/>
        </w:rPr>
        <w:t>19</w:t>
      </w:r>
      <w:r w:rsidRPr="000B2B46">
        <w:rPr>
          <w:b/>
        </w:rPr>
        <w:t xml:space="preserve">. </w:t>
      </w:r>
      <w:r>
        <w:rPr>
          <w:b/>
        </w:rPr>
        <w:t>6</w:t>
      </w:r>
      <w:r w:rsidRPr="000B2B46">
        <w:rPr>
          <w:b/>
        </w:rPr>
        <w:t xml:space="preserve">. 2019 – </w:t>
      </w:r>
      <w:r>
        <w:rPr>
          <w:b/>
        </w:rPr>
        <w:t>3</w:t>
      </w:r>
      <w:r w:rsidRPr="000B2B46">
        <w:rPr>
          <w:b/>
        </w:rPr>
        <w:t xml:space="preserve">. </w:t>
      </w:r>
      <w:r>
        <w:rPr>
          <w:b/>
        </w:rPr>
        <w:t>7</w:t>
      </w:r>
      <w:r w:rsidRPr="000B2B46">
        <w:rPr>
          <w:b/>
        </w:rPr>
        <w:t>. 2019</w:t>
      </w:r>
      <w:r w:rsidRPr="00F17B1B">
        <w:t>.</w:t>
      </w:r>
      <w:r>
        <w:t xml:space="preserve"> </w:t>
      </w:r>
    </w:p>
    <w:p w:rsidR="00704740" w:rsidRDefault="00704740" w:rsidP="00704740">
      <w:pPr>
        <w:jc w:val="both"/>
      </w:pPr>
      <w:r>
        <w:t xml:space="preserve">Všechny připomínky byly řádně vypořádány, </w:t>
      </w:r>
      <w:r w:rsidRPr="00EE3109">
        <w:rPr>
          <w:b/>
        </w:rPr>
        <w:t>materiál je vládě předkládán</w:t>
      </w:r>
      <w:r>
        <w:rPr>
          <w:b/>
        </w:rPr>
        <w:t xml:space="preserve"> BEZ ROZPORU</w:t>
      </w:r>
      <w:r>
        <w:t>.</w:t>
      </w:r>
    </w:p>
    <w:tbl>
      <w:tblPr>
        <w:tblStyle w:val="Mkatabulky"/>
        <w:tblW w:w="0" w:type="auto"/>
        <w:tblLook w:val="04A0" w:firstRow="1" w:lastRow="0" w:firstColumn="1" w:lastColumn="0" w:noHBand="0" w:noVBand="1"/>
      </w:tblPr>
      <w:tblGrid>
        <w:gridCol w:w="2830"/>
        <w:gridCol w:w="11164"/>
      </w:tblGrid>
      <w:tr w:rsidR="00704740" w:rsidTr="000A6463">
        <w:tc>
          <w:tcPr>
            <w:tcW w:w="2830" w:type="dxa"/>
          </w:tcPr>
          <w:p w:rsidR="00704740" w:rsidRDefault="00704740" w:rsidP="000A6463">
            <w:pPr>
              <w:jc w:val="both"/>
            </w:pPr>
            <w:r>
              <w:t>Seznam připomínkových míst</w:t>
            </w:r>
          </w:p>
        </w:tc>
        <w:tc>
          <w:tcPr>
            <w:tcW w:w="11164" w:type="dxa"/>
          </w:tcPr>
          <w:p w:rsidR="00704740" w:rsidRDefault="00704740" w:rsidP="00704740">
            <w:pPr>
              <w:jc w:val="both"/>
            </w:pPr>
            <w:r w:rsidRPr="00AF7A57">
              <w:t>MD</w:t>
            </w:r>
            <w:r>
              <w:t xml:space="preserve">, </w:t>
            </w:r>
            <w:r w:rsidRPr="00AF7A57">
              <w:t>MF</w:t>
            </w:r>
            <w:r>
              <w:t xml:space="preserve">, </w:t>
            </w:r>
            <w:r w:rsidRPr="00AF7A57">
              <w:t>MK</w:t>
            </w:r>
            <w:r>
              <w:t xml:space="preserve">, </w:t>
            </w:r>
            <w:r w:rsidRPr="00AF7A57">
              <w:t>MO</w:t>
            </w:r>
            <w:r>
              <w:t xml:space="preserve">, </w:t>
            </w:r>
            <w:r w:rsidRPr="00AF7A57">
              <w:t>MPSV</w:t>
            </w:r>
            <w:r>
              <w:t xml:space="preserve">, </w:t>
            </w:r>
            <w:r w:rsidRPr="00AF7A57">
              <w:t>MMR</w:t>
            </w:r>
            <w:r>
              <w:t xml:space="preserve">, </w:t>
            </w:r>
            <w:r w:rsidRPr="00AF7A57">
              <w:t>MPO</w:t>
            </w:r>
            <w:r>
              <w:t xml:space="preserve">, </w:t>
            </w:r>
            <w:r w:rsidRPr="00AF7A57">
              <w:t>MSP</w:t>
            </w:r>
            <w:r>
              <w:t xml:space="preserve">, </w:t>
            </w:r>
            <w:r w:rsidRPr="00AF7A57">
              <w:t>MŠMT</w:t>
            </w:r>
            <w:r>
              <w:t xml:space="preserve">, </w:t>
            </w:r>
            <w:r w:rsidRPr="00AF7A57">
              <w:t>MZV</w:t>
            </w:r>
            <w:r>
              <w:t xml:space="preserve">, </w:t>
            </w:r>
            <w:r w:rsidRPr="00AF7A57">
              <w:t>MZD</w:t>
            </w:r>
            <w:r>
              <w:t xml:space="preserve">, </w:t>
            </w:r>
            <w:r w:rsidRPr="00AF7A57">
              <w:t>MZE</w:t>
            </w:r>
            <w:r>
              <w:t xml:space="preserve">, </w:t>
            </w:r>
            <w:r w:rsidRPr="00AF7A57">
              <w:t>MŽP</w:t>
            </w:r>
            <w:r>
              <w:t xml:space="preserve">, </w:t>
            </w:r>
            <w:r w:rsidRPr="00AF7A57">
              <w:t>VÚV</w:t>
            </w:r>
            <w:r>
              <w:t xml:space="preserve">, </w:t>
            </w:r>
            <w:r w:rsidRPr="00AF7A57">
              <w:t>KML</w:t>
            </w:r>
            <w:r>
              <w:t xml:space="preserve">, </w:t>
            </w:r>
            <w:r w:rsidRPr="00AF7A57">
              <w:t>KOM</w:t>
            </w:r>
            <w:r>
              <w:t xml:space="preserve">, AK ČR, </w:t>
            </w:r>
            <w:r w:rsidRPr="00AF7A57">
              <w:t>AMSP</w:t>
            </w:r>
            <w:r>
              <w:t xml:space="preserve">, </w:t>
            </w:r>
            <w:r w:rsidRPr="00AF7A57">
              <w:t>ASO</w:t>
            </w:r>
            <w:r>
              <w:t xml:space="preserve">, </w:t>
            </w:r>
            <w:r w:rsidRPr="00AF7A57">
              <w:t>ČMKOS</w:t>
            </w:r>
            <w:r>
              <w:t xml:space="preserve">, </w:t>
            </w:r>
            <w:r>
              <w:br/>
            </w:r>
            <w:r w:rsidRPr="00AF7A57">
              <w:t>HK</w:t>
            </w:r>
            <w:r>
              <w:t xml:space="preserve"> </w:t>
            </w:r>
            <w:r w:rsidRPr="00AF7A57">
              <w:t>ČR</w:t>
            </w:r>
            <w:r>
              <w:t xml:space="preserve">, </w:t>
            </w:r>
            <w:r w:rsidRPr="00AF7A57">
              <w:t>KZPS</w:t>
            </w:r>
            <w:r>
              <w:t xml:space="preserve">, </w:t>
            </w:r>
            <w:r w:rsidRPr="00AF7A57">
              <w:t>SP</w:t>
            </w:r>
            <w:r>
              <w:t xml:space="preserve"> </w:t>
            </w:r>
            <w:r w:rsidRPr="00AF7A57">
              <w:t>ČR</w:t>
            </w:r>
            <w:r>
              <w:t>, UZS</w:t>
            </w:r>
          </w:p>
        </w:tc>
      </w:tr>
      <w:tr w:rsidR="00704740" w:rsidTr="000A6463">
        <w:tc>
          <w:tcPr>
            <w:tcW w:w="2830" w:type="dxa"/>
          </w:tcPr>
          <w:p w:rsidR="00704740" w:rsidRDefault="00704740" w:rsidP="000A6463">
            <w:pPr>
              <w:jc w:val="both"/>
            </w:pPr>
            <w:r>
              <w:t>Bez připomínek</w:t>
            </w:r>
          </w:p>
        </w:tc>
        <w:tc>
          <w:tcPr>
            <w:tcW w:w="11164" w:type="dxa"/>
          </w:tcPr>
          <w:p w:rsidR="00704740" w:rsidRDefault="00704740" w:rsidP="005423CA">
            <w:pPr>
              <w:jc w:val="both"/>
            </w:pPr>
            <w:r w:rsidRPr="00AF7A57">
              <w:t>MD</w:t>
            </w:r>
            <w:r>
              <w:t xml:space="preserve">, </w:t>
            </w:r>
            <w:r w:rsidRPr="00AF7A57">
              <w:t>MF</w:t>
            </w:r>
            <w:r>
              <w:t xml:space="preserve">, </w:t>
            </w:r>
            <w:r w:rsidRPr="00AF7A57">
              <w:t>MK</w:t>
            </w:r>
            <w:r>
              <w:t xml:space="preserve">, </w:t>
            </w:r>
            <w:r w:rsidRPr="00AF7A57">
              <w:t>MO</w:t>
            </w:r>
            <w:r>
              <w:t xml:space="preserve">, </w:t>
            </w:r>
            <w:r w:rsidRPr="00AF7A57">
              <w:t>MMR</w:t>
            </w:r>
            <w:r>
              <w:t xml:space="preserve">, </w:t>
            </w:r>
            <w:r w:rsidRPr="00AF7A57">
              <w:t>MSP</w:t>
            </w:r>
            <w:r>
              <w:t xml:space="preserve">, </w:t>
            </w:r>
            <w:r w:rsidRPr="00AF7A57">
              <w:t>MZV</w:t>
            </w:r>
            <w:r>
              <w:t xml:space="preserve">, </w:t>
            </w:r>
            <w:r w:rsidRPr="00AF7A57">
              <w:t>MZD</w:t>
            </w:r>
            <w:r>
              <w:t xml:space="preserve">, </w:t>
            </w:r>
            <w:r w:rsidRPr="00AF7A57">
              <w:t>MŽP</w:t>
            </w:r>
            <w:r>
              <w:t xml:space="preserve">, </w:t>
            </w:r>
            <w:r w:rsidRPr="00AF7A57">
              <w:t>VÚV</w:t>
            </w:r>
            <w:r>
              <w:t xml:space="preserve">, </w:t>
            </w:r>
            <w:r w:rsidRPr="00AF7A57">
              <w:t>KML</w:t>
            </w:r>
            <w:r>
              <w:t xml:space="preserve">, </w:t>
            </w:r>
            <w:r w:rsidRPr="00AF7A57">
              <w:t>KOM</w:t>
            </w:r>
            <w:r>
              <w:t xml:space="preserve">, AK ČR, </w:t>
            </w:r>
            <w:r w:rsidRPr="00AF7A57">
              <w:t>AMSP</w:t>
            </w:r>
            <w:r>
              <w:t xml:space="preserve">, </w:t>
            </w:r>
            <w:r w:rsidRPr="00AF7A57">
              <w:t>ASO</w:t>
            </w:r>
            <w:r>
              <w:t xml:space="preserve">, </w:t>
            </w:r>
            <w:r w:rsidRPr="00AF7A57">
              <w:t>HK</w:t>
            </w:r>
            <w:r>
              <w:t xml:space="preserve"> </w:t>
            </w:r>
            <w:r w:rsidRPr="00AF7A57">
              <w:t>ČR</w:t>
            </w:r>
          </w:p>
        </w:tc>
      </w:tr>
      <w:tr w:rsidR="00704740" w:rsidTr="000A6463">
        <w:tc>
          <w:tcPr>
            <w:tcW w:w="2830" w:type="dxa"/>
          </w:tcPr>
          <w:p w:rsidR="00704740" w:rsidRDefault="00704740" w:rsidP="000A6463">
            <w:pPr>
              <w:jc w:val="both"/>
            </w:pPr>
            <w:r>
              <w:t>Zásadní připomínky</w:t>
            </w:r>
          </w:p>
        </w:tc>
        <w:tc>
          <w:tcPr>
            <w:tcW w:w="11164" w:type="dxa"/>
          </w:tcPr>
          <w:p w:rsidR="00704740" w:rsidRDefault="00704740" w:rsidP="005423CA">
            <w:pPr>
              <w:jc w:val="both"/>
            </w:pPr>
            <w:r w:rsidRPr="00AF7A57">
              <w:t>ČMKOS</w:t>
            </w:r>
            <w:r>
              <w:t xml:space="preserve">, </w:t>
            </w:r>
            <w:r w:rsidRPr="00AF7A57">
              <w:t>SP</w:t>
            </w:r>
            <w:r>
              <w:t xml:space="preserve"> </w:t>
            </w:r>
            <w:r w:rsidRPr="00AF7A57">
              <w:t>ČR</w:t>
            </w:r>
            <w:r>
              <w:t>, UZS</w:t>
            </w:r>
          </w:p>
        </w:tc>
      </w:tr>
      <w:tr w:rsidR="00704740" w:rsidTr="000A6463">
        <w:tc>
          <w:tcPr>
            <w:tcW w:w="2830" w:type="dxa"/>
          </w:tcPr>
          <w:p w:rsidR="00704740" w:rsidRDefault="00704740" w:rsidP="000A6463">
            <w:pPr>
              <w:jc w:val="both"/>
            </w:pPr>
            <w:r>
              <w:t>Doporučující připomínky</w:t>
            </w:r>
          </w:p>
        </w:tc>
        <w:tc>
          <w:tcPr>
            <w:tcW w:w="11164" w:type="dxa"/>
          </w:tcPr>
          <w:p w:rsidR="00704740" w:rsidRDefault="00704740" w:rsidP="00795793">
            <w:pPr>
              <w:jc w:val="both"/>
            </w:pPr>
            <w:r w:rsidRPr="00AF7A57">
              <w:t>MPSV</w:t>
            </w:r>
            <w:r>
              <w:t xml:space="preserve">, </w:t>
            </w:r>
            <w:r w:rsidRPr="00AF7A57">
              <w:t>MPO</w:t>
            </w:r>
            <w:r>
              <w:t xml:space="preserve">, </w:t>
            </w:r>
            <w:r w:rsidRPr="00AF7A57">
              <w:t>MZE</w:t>
            </w:r>
            <w:r>
              <w:t xml:space="preserve">, </w:t>
            </w:r>
            <w:r w:rsidRPr="00AF7A57">
              <w:t>KZPS</w:t>
            </w:r>
          </w:p>
        </w:tc>
      </w:tr>
    </w:tbl>
    <w:p w:rsidR="00704740" w:rsidRDefault="00704740" w:rsidP="005A5C3C">
      <w:pPr>
        <w:jc w:val="center"/>
        <w:rPr>
          <w:b/>
        </w:rPr>
      </w:pPr>
    </w:p>
    <w:tbl>
      <w:tblPr>
        <w:tblStyle w:val="Mkatabulky"/>
        <w:tblW w:w="0" w:type="auto"/>
        <w:tblLook w:val="04A0" w:firstRow="1" w:lastRow="0" w:firstColumn="1" w:lastColumn="0" w:noHBand="0" w:noVBand="1"/>
      </w:tblPr>
      <w:tblGrid>
        <w:gridCol w:w="2221"/>
        <w:gridCol w:w="6705"/>
        <w:gridCol w:w="5068"/>
      </w:tblGrid>
      <w:tr w:rsidR="001D39B4" w:rsidRPr="00B824DD" w:rsidTr="007E61AF">
        <w:tc>
          <w:tcPr>
            <w:tcW w:w="13994" w:type="dxa"/>
            <w:gridSpan w:val="3"/>
          </w:tcPr>
          <w:p w:rsidR="001D39B4" w:rsidRPr="00047504" w:rsidRDefault="001D39B4" w:rsidP="005A5C3C">
            <w:pPr>
              <w:jc w:val="center"/>
              <w:rPr>
                <w:b/>
              </w:rPr>
            </w:pPr>
            <w:r>
              <w:rPr>
                <w:b/>
              </w:rPr>
              <w:t>ZÁSADNÍ PŘIPOMÍNKY</w:t>
            </w:r>
          </w:p>
        </w:tc>
      </w:tr>
      <w:tr w:rsidR="001D39B4" w:rsidRPr="00B824DD" w:rsidTr="00D53BEB">
        <w:tc>
          <w:tcPr>
            <w:tcW w:w="2221" w:type="dxa"/>
          </w:tcPr>
          <w:p w:rsidR="001D39B4" w:rsidRPr="00B824DD" w:rsidRDefault="001D39B4" w:rsidP="00550E2B">
            <w:pPr>
              <w:jc w:val="center"/>
              <w:rPr>
                <w:b/>
              </w:rPr>
            </w:pPr>
            <w:r>
              <w:rPr>
                <w:b/>
              </w:rPr>
              <w:t>Připomínkové místo</w:t>
            </w:r>
          </w:p>
        </w:tc>
        <w:tc>
          <w:tcPr>
            <w:tcW w:w="6705" w:type="dxa"/>
          </w:tcPr>
          <w:p w:rsidR="001D39B4" w:rsidRPr="00B824DD" w:rsidRDefault="001D39B4" w:rsidP="00550E2B">
            <w:pPr>
              <w:jc w:val="center"/>
              <w:rPr>
                <w:b/>
              </w:rPr>
            </w:pPr>
            <w:r w:rsidRPr="00B824DD">
              <w:rPr>
                <w:b/>
              </w:rPr>
              <w:t>Připomínka</w:t>
            </w:r>
          </w:p>
        </w:tc>
        <w:tc>
          <w:tcPr>
            <w:tcW w:w="5068" w:type="dxa"/>
          </w:tcPr>
          <w:p w:rsidR="001D39B4" w:rsidRPr="00B824DD" w:rsidRDefault="00DA6012" w:rsidP="00DA6012">
            <w:pPr>
              <w:jc w:val="center"/>
              <w:rPr>
                <w:b/>
              </w:rPr>
            </w:pPr>
            <w:r>
              <w:rPr>
                <w:b/>
              </w:rPr>
              <w:t xml:space="preserve">Způsob </w:t>
            </w:r>
            <w:r w:rsidR="001D39B4" w:rsidRPr="00047504">
              <w:rPr>
                <w:b/>
              </w:rPr>
              <w:t>vypořádání</w:t>
            </w:r>
          </w:p>
        </w:tc>
      </w:tr>
      <w:tr w:rsidR="005A5C3C" w:rsidRPr="00240268" w:rsidTr="00D53BEB">
        <w:tc>
          <w:tcPr>
            <w:tcW w:w="2221" w:type="dxa"/>
            <w:vMerge w:val="restart"/>
          </w:tcPr>
          <w:p w:rsidR="005A5C3C" w:rsidRDefault="005A5C3C" w:rsidP="00AD40FB">
            <w:r>
              <w:rPr>
                <w:b/>
              </w:rPr>
              <w:t>Českomoravská konfederace odborových svazů</w:t>
            </w:r>
          </w:p>
        </w:tc>
        <w:tc>
          <w:tcPr>
            <w:tcW w:w="6705" w:type="dxa"/>
          </w:tcPr>
          <w:p w:rsidR="005A5C3C" w:rsidRPr="000950BA" w:rsidRDefault="005A5C3C" w:rsidP="00AD40FB">
            <w:pPr>
              <w:rPr>
                <w:rFonts w:eastAsia="Times New Roman" w:cstheme="minorHAnsi"/>
                <w:bCs/>
                <w:i/>
              </w:rPr>
            </w:pPr>
            <w:r w:rsidRPr="000950BA">
              <w:rPr>
                <w:rFonts w:eastAsia="Times New Roman" w:cstheme="minorHAnsi"/>
                <w:bCs/>
              </w:rPr>
              <w:t xml:space="preserve">Českomoravská konfederace odborových svazů nesouhlasí s nekoncepčním navyšováním počtu osob s nárokem na přidělení příslušných víz, jak to vyplývá z přiložených tabulek, zejména pokud jde o navýšení počtu osob z Ukrajiny. ČMKOS se domnívá, že už v současné době existují dostatečné možnosti pro získávání zahraničních pracovníků, jak o tom svědčí jejich stále rostoucí počet na českém trhu práce. </w:t>
            </w:r>
          </w:p>
        </w:tc>
        <w:tc>
          <w:tcPr>
            <w:tcW w:w="5068" w:type="dxa"/>
          </w:tcPr>
          <w:p w:rsidR="00DA6012" w:rsidRPr="00DA6012" w:rsidRDefault="00DA6012" w:rsidP="003F357F">
            <w:pPr>
              <w:rPr>
                <w:b/>
              </w:rPr>
            </w:pPr>
            <w:r w:rsidRPr="00DA6012">
              <w:rPr>
                <w:b/>
              </w:rPr>
              <w:t>Vysvětleno.</w:t>
            </w:r>
          </w:p>
          <w:p w:rsidR="00DA6012" w:rsidRDefault="00DA6012" w:rsidP="003F357F"/>
          <w:p w:rsidR="003F357F" w:rsidRDefault="003F357F" w:rsidP="003F357F">
            <w:r>
              <w:t>Maximální počty žádostí uvedené v návrhu nařízení vlády v zásadě odpovídají počtům žádostí</w:t>
            </w:r>
            <w:r w:rsidR="0084305E">
              <w:t xml:space="preserve">, které jsou </w:t>
            </w:r>
            <w:r w:rsidR="001B5CB4">
              <w:t>zastupitelsk</w:t>
            </w:r>
            <w:r w:rsidR="0084305E">
              <w:t>é</w:t>
            </w:r>
            <w:r w:rsidR="001B5CB4">
              <w:t xml:space="preserve"> úřad</w:t>
            </w:r>
            <w:r w:rsidR="0084305E">
              <w:t>y schopny nabírat</w:t>
            </w:r>
            <w:r w:rsidR="001B5CB4">
              <w:t xml:space="preserve"> </w:t>
            </w:r>
            <w:r>
              <w:t xml:space="preserve">v současné době. </w:t>
            </w:r>
            <w:r w:rsidR="001B5CB4">
              <w:t xml:space="preserve"> K n</w:t>
            </w:r>
            <w:r>
              <w:t xml:space="preserve">avyšování </w:t>
            </w:r>
            <w:r w:rsidR="001B5CB4">
              <w:t xml:space="preserve">nedochází, </w:t>
            </w:r>
            <w:r>
              <w:t xml:space="preserve">muselo </w:t>
            </w:r>
            <w:r w:rsidR="001B5CB4">
              <w:t xml:space="preserve">by </w:t>
            </w:r>
            <w:r>
              <w:t>b</w:t>
            </w:r>
            <w:r w:rsidR="001B5CB4">
              <w:t>ýt spojeno s navýšením personálních kapacit státních orgánů, kter</w:t>
            </w:r>
            <w:r w:rsidR="00DA6012">
              <w:t>é</w:t>
            </w:r>
            <w:r w:rsidR="001B5CB4">
              <w:t xml:space="preserve"> není plánováno.</w:t>
            </w:r>
          </w:p>
          <w:p w:rsidR="003F357F" w:rsidRDefault="003F357F" w:rsidP="001B5CB4">
            <w:pPr>
              <w:rPr>
                <w:ins w:id="2" w:author="MVCR" w:date="2019-07-11T11:59:00Z"/>
              </w:rPr>
            </w:pPr>
            <w:r>
              <w:t>Počty žádostí nabíraných na Ukrajině nebudou přesahovat počt</w:t>
            </w:r>
            <w:r w:rsidR="001B5CB4">
              <w:t xml:space="preserve">y, které již byly </w:t>
            </w:r>
            <w:r>
              <w:t>schválen</w:t>
            </w:r>
            <w:r w:rsidR="001B5CB4">
              <w:t>y</w:t>
            </w:r>
            <w:r>
              <w:t xml:space="preserve"> vládou</w:t>
            </w:r>
            <w:r w:rsidR="001B5CB4">
              <w:t>.</w:t>
            </w:r>
          </w:p>
          <w:p w:rsidR="00CF1D79" w:rsidRDefault="00CF1D79" w:rsidP="001B5CB4">
            <w:pPr>
              <w:rPr>
                <w:ins w:id="3" w:author="MVCR" w:date="2019-07-11T11:59:00Z"/>
              </w:rPr>
            </w:pPr>
          </w:p>
          <w:p w:rsidR="00CF1D79" w:rsidRPr="000073A7" w:rsidRDefault="00CF1D79" w:rsidP="00CF1D79">
            <w:pPr>
              <w:spacing w:before="240" w:after="240"/>
              <w:jc w:val="both"/>
              <w:rPr>
                <w:ins w:id="4" w:author="MVCR" w:date="2019-07-11T11:59:00Z"/>
                <w:b/>
              </w:rPr>
            </w:pPr>
            <w:ins w:id="5" w:author="MVCR" w:date="2019-07-11T11:59:00Z">
              <w:r w:rsidRPr="000073A7">
                <w:rPr>
                  <w:b/>
                </w:rPr>
                <w:t>Vyjádření k vypořádání:</w:t>
              </w:r>
            </w:ins>
          </w:p>
          <w:p w:rsidR="00CF1D79" w:rsidRPr="00240268" w:rsidRDefault="00CF1D79" w:rsidP="001B5CB4"/>
        </w:tc>
      </w:tr>
      <w:tr w:rsidR="005A5C3C" w:rsidRPr="00240268" w:rsidTr="00D53BEB">
        <w:tc>
          <w:tcPr>
            <w:tcW w:w="2221" w:type="dxa"/>
            <w:vMerge/>
          </w:tcPr>
          <w:p w:rsidR="005A5C3C" w:rsidRDefault="005A5C3C" w:rsidP="00AD40FB">
            <w:pPr>
              <w:rPr>
                <w:b/>
              </w:rPr>
            </w:pPr>
          </w:p>
        </w:tc>
        <w:tc>
          <w:tcPr>
            <w:tcW w:w="6705" w:type="dxa"/>
          </w:tcPr>
          <w:p w:rsidR="005A5C3C" w:rsidRPr="000950BA" w:rsidRDefault="005A5C3C" w:rsidP="00AD40FB">
            <w:pPr>
              <w:rPr>
                <w:rFonts w:eastAsia="Times New Roman" w:cstheme="minorHAnsi"/>
                <w:bCs/>
              </w:rPr>
            </w:pPr>
            <w:r w:rsidRPr="000950BA">
              <w:rPr>
                <w:rFonts w:eastAsia="Times New Roman" w:cstheme="minorHAnsi"/>
                <w:bCs/>
              </w:rPr>
              <w:t>Českomoravská konfederace odborových svazů obecně souhlasí s tím, aby vláda České republiky měla možnost stanovovat počty víz pro osoby, které chtějí v České republice buď podnikat, nebo pracovat. Českomoravská konfederace odborových svazů vždy prosazovala nutnost zachování příslušných regulačních mechanismů ve vztahu k počtům a podmínkám zaměstnání pro cizince (z třetích zemí).</w:t>
            </w:r>
          </w:p>
        </w:tc>
        <w:tc>
          <w:tcPr>
            <w:tcW w:w="5068" w:type="dxa"/>
          </w:tcPr>
          <w:p w:rsidR="005A5C3C" w:rsidRDefault="00DA6012" w:rsidP="00DA6012">
            <w:pPr>
              <w:rPr>
                <w:ins w:id="6" w:author="MVCR" w:date="2019-07-11T11:59:00Z"/>
                <w:b/>
              </w:rPr>
            </w:pPr>
            <w:r>
              <w:rPr>
                <w:b/>
              </w:rPr>
              <w:t>Akceptováno.</w:t>
            </w:r>
          </w:p>
          <w:p w:rsidR="00CF1D79" w:rsidRDefault="00CF1D79" w:rsidP="00DA6012">
            <w:pPr>
              <w:rPr>
                <w:ins w:id="7" w:author="MVCR" w:date="2019-07-11T11:59:00Z"/>
                <w:b/>
              </w:rPr>
            </w:pPr>
          </w:p>
          <w:p w:rsidR="00CF1D79" w:rsidRPr="000073A7" w:rsidRDefault="00CF1D79" w:rsidP="00CF1D79">
            <w:pPr>
              <w:spacing w:before="240" w:after="240"/>
              <w:jc w:val="both"/>
              <w:rPr>
                <w:ins w:id="8" w:author="MVCR" w:date="2019-07-11T11:59:00Z"/>
                <w:b/>
              </w:rPr>
            </w:pPr>
            <w:ins w:id="9" w:author="MVCR" w:date="2019-07-11T11:59:00Z">
              <w:r w:rsidRPr="000073A7">
                <w:rPr>
                  <w:b/>
                </w:rPr>
                <w:t>Vyjádření k vypořádání:</w:t>
              </w:r>
            </w:ins>
          </w:p>
          <w:p w:rsidR="00CF1D79" w:rsidRPr="00C81A17" w:rsidRDefault="00CF1D79" w:rsidP="00DA6012"/>
        </w:tc>
      </w:tr>
      <w:tr w:rsidR="005A5C3C" w:rsidRPr="00240268" w:rsidTr="00D53BEB">
        <w:tc>
          <w:tcPr>
            <w:tcW w:w="2221" w:type="dxa"/>
            <w:vMerge/>
          </w:tcPr>
          <w:p w:rsidR="005A5C3C" w:rsidRDefault="005A5C3C" w:rsidP="00AD40FB">
            <w:pPr>
              <w:rPr>
                <w:b/>
              </w:rPr>
            </w:pPr>
          </w:p>
        </w:tc>
        <w:tc>
          <w:tcPr>
            <w:tcW w:w="6705" w:type="dxa"/>
          </w:tcPr>
          <w:p w:rsidR="005A5C3C" w:rsidRPr="000950BA" w:rsidRDefault="005A5C3C" w:rsidP="00AD40FB">
            <w:pPr>
              <w:rPr>
                <w:rFonts w:eastAsia="Times New Roman" w:cstheme="minorHAnsi"/>
                <w:bCs/>
                <w:i/>
              </w:rPr>
            </w:pPr>
            <w:r w:rsidRPr="000950BA">
              <w:rPr>
                <w:rFonts w:eastAsia="Times New Roman" w:cstheme="minorHAnsi"/>
                <w:bCs/>
              </w:rPr>
              <w:t>Českomoravská konfederace odborových svaz v této to souvislosti především trvá na uplatnění už dohodnutého mzdového kritéria pro zaměstnávání těchto osob (1,2 násobek zaručených mezd) a také na zachování tzv. testovacího období pro uvolnění pracovních míst pro cizince v délce 30 dní.</w:t>
            </w:r>
          </w:p>
        </w:tc>
        <w:tc>
          <w:tcPr>
            <w:tcW w:w="5068" w:type="dxa"/>
          </w:tcPr>
          <w:p w:rsidR="005A5C3C" w:rsidRDefault="00DA6012" w:rsidP="003F357F">
            <w:pPr>
              <w:rPr>
                <w:b/>
              </w:rPr>
            </w:pPr>
            <w:r>
              <w:rPr>
                <w:b/>
              </w:rPr>
              <w:t>Vysvětleno</w:t>
            </w:r>
            <w:r w:rsidR="000F0C50">
              <w:rPr>
                <w:b/>
              </w:rPr>
              <w:t>.</w:t>
            </w:r>
          </w:p>
          <w:p w:rsidR="001B5CB4" w:rsidRPr="001B5CB4" w:rsidRDefault="001B5CB4" w:rsidP="003F357F">
            <w:pPr>
              <w:rPr>
                <w:b/>
              </w:rPr>
            </w:pPr>
          </w:p>
          <w:p w:rsidR="001B5CB4" w:rsidRDefault="001B5CB4" w:rsidP="003F357F">
            <w:r>
              <w:t>Připomínkovaná opatření nejsou</w:t>
            </w:r>
            <w:r w:rsidR="003F357F">
              <w:t xml:space="preserve"> součástí materiálu předloženého do meziresortního připomínkového řízení</w:t>
            </w:r>
            <w:r>
              <w:t>.</w:t>
            </w:r>
          </w:p>
          <w:p w:rsidR="001B5CB4" w:rsidRDefault="003F357F" w:rsidP="003F357F">
            <w:r>
              <w:t>Mzdové kritériu</w:t>
            </w:r>
            <w:r w:rsidR="001B5CB4">
              <w:t>m</w:t>
            </w:r>
            <w:r>
              <w:t xml:space="preserve"> 1,2násobku zaručené</w:t>
            </w:r>
            <w:r w:rsidR="001B5CB4">
              <w:t xml:space="preserve"> mzdy je uvedeno v </w:t>
            </w:r>
            <w:r>
              <w:t>související</w:t>
            </w:r>
            <w:r w:rsidR="001B5CB4">
              <w:t>m</w:t>
            </w:r>
            <w:r>
              <w:t xml:space="preserve"> materiálu „</w:t>
            </w:r>
            <w:r w:rsidRPr="003F357F">
              <w:t>Programy schválené vládou za účelem dosažení ekonomického přínosu pro Českou republik</w:t>
            </w:r>
            <w:r>
              <w:t>u“</w:t>
            </w:r>
            <w:r w:rsidR="001B5CB4">
              <w:t xml:space="preserve"> a bude v praxi uplatňováno v rámci Programu kvalifikovaný zaměstnanec</w:t>
            </w:r>
            <w:r>
              <w:t>.</w:t>
            </w:r>
          </w:p>
          <w:p w:rsidR="003F357F" w:rsidRDefault="001B5CB4" w:rsidP="00F81262">
            <w:pPr>
              <w:rPr>
                <w:ins w:id="10" w:author="MVCR" w:date="2019-07-11T11:59:00Z"/>
              </w:rPr>
            </w:pPr>
            <w:r>
              <w:t>Zkrácení doby</w:t>
            </w:r>
            <w:r w:rsidR="00F81262">
              <w:t xml:space="preserve"> tzv. testu trhu práce až na 10 dnů je součástí novely zákona č. 435/2004 Sb., o zaměstnanosti, kterou po schválení Parlamentem ČR již podepsal prezident republiky.</w:t>
            </w:r>
          </w:p>
          <w:p w:rsidR="00CF1D79" w:rsidRDefault="00CF1D79" w:rsidP="00F81262">
            <w:pPr>
              <w:rPr>
                <w:ins w:id="11" w:author="MVCR" w:date="2019-07-11T11:59:00Z"/>
              </w:rPr>
            </w:pPr>
          </w:p>
          <w:p w:rsidR="00CF1D79" w:rsidRPr="000073A7" w:rsidRDefault="00CF1D79" w:rsidP="00CF1D79">
            <w:pPr>
              <w:spacing w:before="240" w:after="240"/>
              <w:jc w:val="both"/>
              <w:rPr>
                <w:ins w:id="12" w:author="MVCR" w:date="2019-07-11T11:59:00Z"/>
                <w:b/>
              </w:rPr>
            </w:pPr>
            <w:ins w:id="13" w:author="MVCR" w:date="2019-07-11T11:59:00Z">
              <w:r w:rsidRPr="000073A7">
                <w:rPr>
                  <w:b/>
                </w:rPr>
                <w:t>Vyjádření k vypořádání:</w:t>
              </w:r>
            </w:ins>
          </w:p>
          <w:p w:rsidR="00CF1D79" w:rsidRPr="00240268" w:rsidRDefault="00CF1D79" w:rsidP="00F81262"/>
        </w:tc>
      </w:tr>
      <w:tr w:rsidR="005A5C3C" w:rsidRPr="00240268" w:rsidTr="00D53BEB">
        <w:tc>
          <w:tcPr>
            <w:tcW w:w="2221" w:type="dxa"/>
            <w:vMerge w:val="restart"/>
          </w:tcPr>
          <w:p w:rsidR="005A5C3C" w:rsidRPr="00B824DD" w:rsidRDefault="005A5C3C" w:rsidP="00AD40FB">
            <w:pPr>
              <w:rPr>
                <w:b/>
              </w:rPr>
            </w:pPr>
            <w:r>
              <w:rPr>
                <w:b/>
              </w:rPr>
              <w:t>Svaz průmyslu a dopravy</w:t>
            </w:r>
          </w:p>
        </w:tc>
        <w:tc>
          <w:tcPr>
            <w:tcW w:w="6705" w:type="dxa"/>
          </w:tcPr>
          <w:p w:rsidR="005A5C3C" w:rsidRPr="000950BA" w:rsidRDefault="005A5C3C" w:rsidP="00AD40FB">
            <w:pPr>
              <w:rPr>
                <w:lang w:eastAsia="cs-CZ"/>
              </w:rPr>
            </w:pPr>
            <w:r w:rsidRPr="000950BA">
              <w:rPr>
                <w:lang w:eastAsia="cs-CZ"/>
              </w:rPr>
              <w:t>V důvodové zprávě resp. zprávě RIA k uvedené novelizaci ZoPC se mj. uvádí, že roční kvóty pro podávání žádostí o ekonomickou migraci budou nastavovány na základě prognóz vývoje ekonomiky a trhu práce (</w:t>
            </w:r>
            <w:r w:rsidRPr="000950BA">
              <w:t>P</w:t>
            </w:r>
            <w:r w:rsidRPr="000950BA">
              <w:rPr>
                <w:lang w:eastAsia="cs-CZ"/>
              </w:rPr>
              <w:t xml:space="preserve">omíjíme, že důvodová zpráva také uvádí, že mechanismus stanovení kvót bude vycházet se systému tripartitního jednání, neboť to se v souvislosti s navýšením kapacit stávajícího Režimu Ukrajina ukázalo jako aktuálně nepříliš funkční). SP ČR postrádá ve vztahu k navrhovaným </w:t>
            </w:r>
            <w:r w:rsidRPr="000950BA">
              <w:rPr>
                <w:lang w:eastAsia="cs-CZ"/>
              </w:rPr>
              <w:lastRenderedPageBreak/>
              <w:t>konkrétním kvótám pro vybrané zastupitelské úřady uvedené v přílohách č. 1 a 2 návrhu v podstatě jakoukoliv zmínku o tom, jaké konkrétní úvahy, natož ekonomické, vedly předkladatele k navrhovaným konkrétním číslům. SP ČR v této souvislosti nesouhlasí s lakonickým odůvodněním návrhu v části Dopad navrhované úpravy na podnikatelské prostředí ČR (str. 4), že navrhovaný systém náběrů žádostí má umožnit „</w:t>
            </w:r>
            <w:r w:rsidRPr="000950BA">
              <w:rPr>
                <w:i/>
                <w:iCs/>
                <w:lang w:eastAsia="cs-CZ"/>
              </w:rPr>
              <w:t>podnikatelům, kteří hledají pracovní sílu z tzv. třetích států, lépe plánovat personální opatření</w:t>
            </w:r>
            <w:r w:rsidRPr="000950BA">
              <w:rPr>
                <w:lang w:eastAsia="cs-CZ"/>
              </w:rPr>
              <w:t>“. Toto konstatování v podstatě popírá účel zavedení kvót uváděný v důvodové zprávě/zprávě RIA k novele ZoPC.</w:t>
            </w:r>
          </w:p>
          <w:p w:rsidR="005A5C3C" w:rsidRDefault="005A5C3C" w:rsidP="00AD40FB">
            <w:pPr>
              <w:rPr>
                <w:ins w:id="14" w:author="MVCR" w:date="2019-07-11T12:02:00Z"/>
                <w:lang w:eastAsia="cs-CZ"/>
              </w:rPr>
            </w:pPr>
            <w:r w:rsidRPr="000950BA">
              <w:rPr>
                <w:lang w:eastAsia="cs-CZ"/>
              </w:rPr>
              <w:t xml:space="preserve">Obdobně naprosto chybí zdůvodnění rozdílu mezi celkovou kvótou a kvótou vyhrazenou pro Programy ekonomické migrace, tj. pro podávání žádostí mimo tyto programy jak pro přímé zaměstnavatele, kteří se z nějakého důvodu nechtějí či nemohou zapojit do těchto programů tak pro </w:t>
            </w:r>
            <w:r w:rsidRPr="000950BA">
              <w:rPr>
                <w:rFonts w:cstheme="minorHAnsi"/>
                <w:szCs w:val="24"/>
              </w:rPr>
              <w:t>pracovníky dočasně přidělované agenturami práce</w:t>
            </w:r>
            <w:r w:rsidRPr="000950BA">
              <w:rPr>
                <w:lang w:eastAsia="cs-CZ"/>
              </w:rPr>
              <w:t xml:space="preserve"> (v této souvislosti SP ČR odkazuje na své stanovisko k návrhu Programů ekonomické migrace a výhrady s ohledem na závaznost Úmluvy MOP č. 181 pro Českou republiku). </w:t>
            </w:r>
          </w:p>
          <w:p w:rsidR="00B1010A" w:rsidRDefault="00B1010A" w:rsidP="00AD40FB">
            <w:pPr>
              <w:rPr>
                <w:ins w:id="15" w:author="MVCR" w:date="2019-07-11T12:02:00Z"/>
                <w:lang w:eastAsia="cs-CZ"/>
              </w:rPr>
            </w:pPr>
          </w:p>
          <w:p w:rsidR="00B1010A" w:rsidRDefault="00B1010A" w:rsidP="00AD40FB">
            <w:pPr>
              <w:rPr>
                <w:ins w:id="16" w:author="MVCR" w:date="2019-07-11T12:02:00Z"/>
                <w:lang w:eastAsia="cs-CZ"/>
              </w:rPr>
            </w:pPr>
          </w:p>
          <w:p w:rsidR="00B1010A" w:rsidRDefault="00B1010A" w:rsidP="00AD40FB">
            <w:pPr>
              <w:rPr>
                <w:ins w:id="17" w:author="MVCR" w:date="2019-07-11T12:02:00Z"/>
                <w:lang w:eastAsia="cs-CZ"/>
              </w:rPr>
            </w:pPr>
          </w:p>
          <w:p w:rsidR="00B1010A" w:rsidRDefault="00B1010A" w:rsidP="00AD40FB">
            <w:pPr>
              <w:rPr>
                <w:ins w:id="18" w:author="MVCR" w:date="2019-07-11T12:02:00Z"/>
                <w:lang w:eastAsia="cs-CZ"/>
              </w:rPr>
            </w:pPr>
          </w:p>
          <w:p w:rsidR="00B1010A" w:rsidRDefault="00B1010A" w:rsidP="00AD40FB">
            <w:pPr>
              <w:rPr>
                <w:ins w:id="19" w:author="MVCR" w:date="2019-07-11T12:02:00Z"/>
                <w:lang w:eastAsia="cs-CZ"/>
              </w:rPr>
            </w:pPr>
          </w:p>
          <w:p w:rsidR="00B1010A" w:rsidRDefault="00B1010A" w:rsidP="00AD40FB">
            <w:pPr>
              <w:rPr>
                <w:ins w:id="20" w:author="MVCR" w:date="2019-07-11T12:02:00Z"/>
                <w:lang w:eastAsia="cs-CZ"/>
              </w:rPr>
            </w:pPr>
          </w:p>
          <w:p w:rsidR="00B1010A" w:rsidRDefault="00B1010A" w:rsidP="00AD40FB">
            <w:pPr>
              <w:rPr>
                <w:ins w:id="21" w:author="MVCR" w:date="2019-07-11T12:02:00Z"/>
                <w:lang w:eastAsia="cs-CZ"/>
              </w:rPr>
            </w:pPr>
          </w:p>
          <w:p w:rsidR="00B1010A" w:rsidRDefault="00B1010A" w:rsidP="00AD40FB">
            <w:pPr>
              <w:rPr>
                <w:ins w:id="22" w:author="MVCR" w:date="2019-07-11T12:02:00Z"/>
                <w:lang w:eastAsia="cs-CZ"/>
              </w:rPr>
            </w:pPr>
          </w:p>
          <w:p w:rsidR="00B1010A" w:rsidRDefault="00B1010A" w:rsidP="00AD40FB">
            <w:pPr>
              <w:rPr>
                <w:ins w:id="23" w:author="MVCR" w:date="2019-07-11T12:02:00Z"/>
                <w:lang w:eastAsia="cs-CZ"/>
              </w:rPr>
            </w:pPr>
          </w:p>
          <w:p w:rsidR="00B1010A" w:rsidRDefault="00B1010A" w:rsidP="00AD40FB">
            <w:pPr>
              <w:rPr>
                <w:ins w:id="24" w:author="MVCR" w:date="2019-07-11T12:02:00Z"/>
                <w:lang w:eastAsia="cs-CZ"/>
              </w:rPr>
            </w:pPr>
          </w:p>
          <w:p w:rsidR="00B1010A" w:rsidRDefault="00B1010A" w:rsidP="00AD40FB">
            <w:pPr>
              <w:rPr>
                <w:ins w:id="25" w:author="MVCR" w:date="2019-07-11T12:02:00Z"/>
                <w:lang w:eastAsia="cs-CZ"/>
              </w:rPr>
            </w:pPr>
          </w:p>
          <w:p w:rsidR="00B1010A" w:rsidRDefault="00B1010A" w:rsidP="00AD40FB">
            <w:pPr>
              <w:rPr>
                <w:ins w:id="26" w:author="MVCR" w:date="2019-07-11T12:02:00Z"/>
                <w:lang w:eastAsia="cs-CZ"/>
              </w:rPr>
            </w:pPr>
          </w:p>
          <w:p w:rsidR="00B1010A" w:rsidRDefault="00B1010A" w:rsidP="00AD40FB">
            <w:pPr>
              <w:rPr>
                <w:ins w:id="27" w:author="MVCR" w:date="2019-07-11T12:02:00Z"/>
                <w:lang w:eastAsia="cs-CZ"/>
              </w:rPr>
            </w:pPr>
          </w:p>
          <w:p w:rsidR="00B1010A" w:rsidRDefault="00B1010A" w:rsidP="00AD40FB">
            <w:pPr>
              <w:rPr>
                <w:ins w:id="28" w:author="MVCR" w:date="2019-07-11T12:02:00Z"/>
                <w:lang w:eastAsia="cs-CZ"/>
              </w:rPr>
            </w:pPr>
          </w:p>
          <w:p w:rsidR="00B1010A" w:rsidRDefault="00B1010A" w:rsidP="00AD40FB">
            <w:pPr>
              <w:rPr>
                <w:ins w:id="29" w:author="MVCR" w:date="2019-07-11T12:02:00Z"/>
                <w:lang w:eastAsia="cs-CZ"/>
              </w:rPr>
            </w:pPr>
          </w:p>
          <w:p w:rsidR="00B1010A" w:rsidRDefault="00B1010A" w:rsidP="00AD40FB">
            <w:pPr>
              <w:rPr>
                <w:ins w:id="30" w:author="MVCR" w:date="2019-07-11T12:02:00Z"/>
                <w:lang w:eastAsia="cs-CZ"/>
              </w:rPr>
            </w:pPr>
          </w:p>
          <w:p w:rsidR="00B1010A" w:rsidRDefault="00B1010A" w:rsidP="00AD40FB">
            <w:pPr>
              <w:rPr>
                <w:ins w:id="31" w:author="MVCR" w:date="2019-07-11T12:02:00Z"/>
                <w:lang w:eastAsia="cs-CZ"/>
              </w:rPr>
            </w:pPr>
          </w:p>
          <w:p w:rsidR="00B1010A" w:rsidRDefault="00B1010A" w:rsidP="00AD40FB">
            <w:pPr>
              <w:rPr>
                <w:ins w:id="32" w:author="MVCR" w:date="2019-07-11T12:02:00Z"/>
                <w:lang w:eastAsia="cs-CZ"/>
              </w:rPr>
            </w:pPr>
          </w:p>
          <w:p w:rsidR="00B1010A" w:rsidRDefault="00B1010A" w:rsidP="00AD40FB">
            <w:pPr>
              <w:rPr>
                <w:ins w:id="33" w:author="MVCR" w:date="2019-07-11T12:02:00Z"/>
                <w:lang w:eastAsia="cs-CZ"/>
              </w:rPr>
            </w:pPr>
          </w:p>
          <w:p w:rsidR="00B1010A" w:rsidRDefault="00B1010A" w:rsidP="00AD40FB">
            <w:pPr>
              <w:rPr>
                <w:ins w:id="34" w:author="MVCR" w:date="2019-07-11T12:02:00Z"/>
                <w:lang w:eastAsia="cs-CZ"/>
              </w:rPr>
            </w:pPr>
          </w:p>
          <w:p w:rsidR="00B1010A" w:rsidRDefault="00B1010A" w:rsidP="00AD40FB">
            <w:pPr>
              <w:rPr>
                <w:ins w:id="35" w:author="MVCR" w:date="2019-07-11T12:02:00Z"/>
                <w:lang w:eastAsia="cs-CZ"/>
              </w:rPr>
            </w:pPr>
          </w:p>
          <w:p w:rsidR="00B1010A" w:rsidRDefault="00B1010A" w:rsidP="00AD40FB">
            <w:pPr>
              <w:rPr>
                <w:ins w:id="36" w:author="MVCR" w:date="2019-07-11T12:02:00Z"/>
                <w:lang w:eastAsia="cs-CZ"/>
              </w:rPr>
            </w:pPr>
          </w:p>
          <w:p w:rsidR="00B1010A" w:rsidRDefault="00B1010A" w:rsidP="00AD40FB">
            <w:pPr>
              <w:rPr>
                <w:ins w:id="37" w:author="MVCR" w:date="2019-07-11T12:02:00Z"/>
                <w:lang w:eastAsia="cs-CZ"/>
              </w:rPr>
            </w:pPr>
          </w:p>
          <w:p w:rsidR="00B1010A" w:rsidRDefault="00B1010A" w:rsidP="00AD40FB">
            <w:pPr>
              <w:rPr>
                <w:ins w:id="38" w:author="MVCR" w:date="2019-07-11T12:02:00Z"/>
                <w:lang w:eastAsia="cs-CZ"/>
              </w:rPr>
            </w:pPr>
          </w:p>
          <w:p w:rsidR="00B1010A" w:rsidRDefault="00B1010A" w:rsidP="00AD40FB">
            <w:pPr>
              <w:rPr>
                <w:ins w:id="39" w:author="MVCR" w:date="2019-07-11T12:02:00Z"/>
                <w:lang w:eastAsia="cs-CZ"/>
              </w:rPr>
            </w:pPr>
          </w:p>
          <w:p w:rsidR="00B1010A" w:rsidRDefault="00B1010A" w:rsidP="00AD40FB">
            <w:pPr>
              <w:rPr>
                <w:ins w:id="40" w:author="MVCR" w:date="2019-07-11T12:02:00Z"/>
                <w:lang w:eastAsia="cs-CZ"/>
              </w:rPr>
            </w:pPr>
          </w:p>
          <w:p w:rsidR="00B1010A" w:rsidRDefault="00B1010A" w:rsidP="00AD40FB">
            <w:pPr>
              <w:rPr>
                <w:ins w:id="41" w:author="MVCR" w:date="2019-07-11T12:02:00Z"/>
                <w:lang w:eastAsia="cs-CZ"/>
              </w:rPr>
            </w:pPr>
          </w:p>
          <w:p w:rsidR="00B1010A" w:rsidRDefault="00B1010A" w:rsidP="00AD40FB">
            <w:pPr>
              <w:rPr>
                <w:ins w:id="42" w:author="MVCR" w:date="2019-07-11T12:02:00Z"/>
                <w:lang w:eastAsia="cs-CZ"/>
              </w:rPr>
            </w:pPr>
          </w:p>
          <w:p w:rsidR="00B1010A" w:rsidRDefault="00B1010A" w:rsidP="00AD40FB">
            <w:pPr>
              <w:rPr>
                <w:ins w:id="43" w:author="MVCR" w:date="2019-07-11T12:02:00Z"/>
                <w:lang w:eastAsia="cs-CZ"/>
              </w:rPr>
            </w:pPr>
          </w:p>
          <w:p w:rsidR="00B1010A" w:rsidRDefault="00B1010A" w:rsidP="00AD40FB">
            <w:pPr>
              <w:rPr>
                <w:ins w:id="44" w:author="MVCR" w:date="2019-07-11T12:02:00Z"/>
                <w:lang w:eastAsia="cs-CZ"/>
              </w:rPr>
            </w:pPr>
          </w:p>
          <w:p w:rsidR="00B1010A" w:rsidRDefault="00B1010A" w:rsidP="00AD40FB">
            <w:pPr>
              <w:rPr>
                <w:ins w:id="45" w:author="MVCR" w:date="2019-07-11T12:02:00Z"/>
                <w:lang w:eastAsia="cs-CZ"/>
              </w:rPr>
            </w:pPr>
          </w:p>
          <w:p w:rsidR="00B1010A" w:rsidRDefault="00B1010A" w:rsidP="00AD40FB">
            <w:pPr>
              <w:rPr>
                <w:ins w:id="46" w:author="MVCR" w:date="2019-07-11T12:02:00Z"/>
                <w:lang w:eastAsia="cs-CZ"/>
              </w:rPr>
            </w:pPr>
          </w:p>
          <w:p w:rsidR="00B1010A" w:rsidRDefault="00B1010A" w:rsidP="00AD40FB">
            <w:pPr>
              <w:rPr>
                <w:ins w:id="47" w:author="MVCR" w:date="2019-07-11T12:02:00Z"/>
                <w:lang w:eastAsia="cs-CZ"/>
              </w:rPr>
            </w:pPr>
          </w:p>
          <w:p w:rsidR="00B1010A" w:rsidRDefault="00B1010A" w:rsidP="00AD40FB">
            <w:pPr>
              <w:rPr>
                <w:ins w:id="48" w:author="MVCR" w:date="2019-07-11T12:02:00Z"/>
                <w:lang w:eastAsia="cs-CZ"/>
              </w:rPr>
            </w:pPr>
          </w:p>
          <w:p w:rsidR="00B1010A" w:rsidRDefault="00B1010A" w:rsidP="00AD40FB">
            <w:pPr>
              <w:rPr>
                <w:ins w:id="49" w:author="MVCR" w:date="2019-07-11T12:02:00Z"/>
                <w:lang w:eastAsia="cs-CZ"/>
              </w:rPr>
            </w:pPr>
          </w:p>
          <w:p w:rsidR="00B1010A" w:rsidRDefault="00B1010A" w:rsidP="00AD40FB">
            <w:pPr>
              <w:rPr>
                <w:ins w:id="50" w:author="MVCR" w:date="2019-07-11T12:02:00Z"/>
                <w:lang w:eastAsia="cs-CZ"/>
              </w:rPr>
            </w:pPr>
          </w:p>
          <w:p w:rsidR="00B1010A" w:rsidRDefault="00B1010A" w:rsidP="00AD40FB">
            <w:pPr>
              <w:rPr>
                <w:ins w:id="51" w:author="MVCR" w:date="2019-07-11T12:02:00Z"/>
                <w:lang w:eastAsia="cs-CZ"/>
              </w:rPr>
            </w:pPr>
          </w:p>
          <w:p w:rsidR="00B1010A" w:rsidRDefault="00B1010A" w:rsidP="00AD40FB">
            <w:pPr>
              <w:rPr>
                <w:ins w:id="52" w:author="MVCR" w:date="2019-07-11T12:02:00Z"/>
                <w:lang w:eastAsia="cs-CZ"/>
              </w:rPr>
            </w:pPr>
          </w:p>
          <w:p w:rsidR="00B1010A" w:rsidRDefault="00B1010A" w:rsidP="00AD40FB">
            <w:pPr>
              <w:rPr>
                <w:ins w:id="53" w:author="MVCR" w:date="2019-07-11T12:02:00Z"/>
                <w:lang w:eastAsia="cs-CZ"/>
              </w:rPr>
            </w:pPr>
          </w:p>
          <w:p w:rsidR="00B1010A" w:rsidRDefault="00B1010A" w:rsidP="00AD40FB">
            <w:pPr>
              <w:rPr>
                <w:ins w:id="54" w:author="MVCR" w:date="2019-07-11T12:02:00Z"/>
                <w:lang w:eastAsia="cs-CZ"/>
              </w:rPr>
            </w:pPr>
          </w:p>
          <w:p w:rsidR="00B1010A" w:rsidRDefault="00B1010A" w:rsidP="00AD40FB">
            <w:pPr>
              <w:rPr>
                <w:ins w:id="55" w:author="MVCR" w:date="2019-07-11T12:02:00Z"/>
                <w:lang w:eastAsia="cs-CZ"/>
              </w:rPr>
            </w:pPr>
          </w:p>
          <w:p w:rsidR="00B1010A" w:rsidRDefault="00B1010A" w:rsidP="00AD40FB">
            <w:pPr>
              <w:rPr>
                <w:ins w:id="56" w:author="MVCR" w:date="2019-07-11T12:02:00Z"/>
                <w:lang w:eastAsia="cs-CZ"/>
              </w:rPr>
            </w:pPr>
          </w:p>
          <w:p w:rsidR="00B1010A" w:rsidRDefault="00B1010A" w:rsidP="00AD40FB">
            <w:pPr>
              <w:rPr>
                <w:ins w:id="57" w:author="MVCR" w:date="2019-07-11T12:02:00Z"/>
                <w:lang w:eastAsia="cs-CZ"/>
              </w:rPr>
            </w:pPr>
          </w:p>
          <w:p w:rsidR="00B1010A" w:rsidRDefault="00B1010A" w:rsidP="00AD40FB">
            <w:pPr>
              <w:rPr>
                <w:ins w:id="58" w:author="MVCR" w:date="2019-07-11T12:02:00Z"/>
                <w:lang w:eastAsia="cs-CZ"/>
              </w:rPr>
            </w:pPr>
          </w:p>
          <w:p w:rsidR="00B1010A" w:rsidRDefault="00B1010A" w:rsidP="00AD40FB">
            <w:pPr>
              <w:rPr>
                <w:ins w:id="59" w:author="MVCR" w:date="2019-07-11T12:02:00Z"/>
                <w:lang w:eastAsia="cs-CZ"/>
              </w:rPr>
            </w:pPr>
          </w:p>
          <w:p w:rsidR="00B1010A" w:rsidRDefault="00B1010A" w:rsidP="00AD40FB">
            <w:pPr>
              <w:rPr>
                <w:ins w:id="60" w:author="MVCR" w:date="2019-07-11T12:02:00Z"/>
                <w:lang w:eastAsia="cs-CZ"/>
              </w:rPr>
            </w:pPr>
          </w:p>
          <w:p w:rsidR="00B1010A" w:rsidRDefault="00B1010A" w:rsidP="00AD40FB">
            <w:pPr>
              <w:rPr>
                <w:ins w:id="61" w:author="MVCR" w:date="2019-07-11T12:02:00Z"/>
                <w:lang w:eastAsia="cs-CZ"/>
              </w:rPr>
            </w:pPr>
          </w:p>
          <w:p w:rsidR="00B1010A" w:rsidRDefault="00B1010A" w:rsidP="00AD40FB">
            <w:pPr>
              <w:rPr>
                <w:ins w:id="62" w:author="MVCR" w:date="2019-07-11T12:02:00Z"/>
                <w:lang w:eastAsia="cs-CZ"/>
              </w:rPr>
            </w:pPr>
          </w:p>
          <w:p w:rsidR="00B1010A" w:rsidRDefault="00B1010A" w:rsidP="00AD40FB">
            <w:pPr>
              <w:rPr>
                <w:ins w:id="63" w:author="MVCR" w:date="2019-07-11T12:02:00Z"/>
                <w:lang w:eastAsia="cs-CZ"/>
              </w:rPr>
            </w:pPr>
          </w:p>
          <w:p w:rsidR="00B1010A" w:rsidRDefault="00B1010A" w:rsidP="00AD40FB">
            <w:pPr>
              <w:rPr>
                <w:ins w:id="64" w:author="MVCR" w:date="2019-07-11T12:02:00Z"/>
                <w:lang w:eastAsia="cs-CZ"/>
              </w:rPr>
            </w:pPr>
          </w:p>
          <w:p w:rsidR="00B1010A" w:rsidRPr="000950BA" w:rsidRDefault="00B1010A" w:rsidP="00AD40FB">
            <w:pPr>
              <w:rPr>
                <w:lang w:eastAsia="cs-CZ"/>
              </w:rPr>
            </w:pPr>
          </w:p>
          <w:p w:rsidR="005A5C3C" w:rsidRPr="000950BA" w:rsidRDefault="005A5C3C" w:rsidP="00AD40FB">
            <w:pPr>
              <w:rPr>
                <w:lang w:eastAsia="cs-CZ"/>
              </w:rPr>
            </w:pPr>
            <w:r w:rsidRPr="000950BA">
              <w:rPr>
                <w:lang w:eastAsia="cs-CZ"/>
              </w:rPr>
              <w:t>SP ČR také připomíná, že důvodová zpráva k novelizaci ZoPC jasně hovoří o tom, že „</w:t>
            </w:r>
            <w:r w:rsidRPr="000950BA">
              <w:rPr>
                <w:i/>
                <w:iCs/>
                <w:lang w:eastAsia="cs-CZ"/>
              </w:rPr>
              <w:t>kvóty budou v rámci pravidelné roční revize flexibilně přehodnocovány mimo jiné v závislosti na vývoji ekonomického cyklu</w:t>
            </w:r>
            <w:r w:rsidRPr="000950BA">
              <w:rPr>
                <w:lang w:eastAsia="cs-CZ"/>
              </w:rPr>
              <w:t>“. Důvodová zpráva přesto obsahuje v této souvislosti jedinou zmínku, jmenovitě ve zdůvodnění k § 4 návrhu se předkladatel omezil na stručné vyjádření, že „</w:t>
            </w:r>
            <w:r w:rsidRPr="000950BA">
              <w:rPr>
                <w:i/>
                <w:iCs/>
                <w:lang w:eastAsia="cs-CZ"/>
              </w:rPr>
              <w:t>účinnost následujících nařízení (POZN, tj. s předpokladem od 1.1.2021) se, pokud nenastane potřeba mimořádné novelizace, již bude krýt s kalendářním rokem“</w:t>
            </w:r>
            <w:r w:rsidRPr="000950BA">
              <w:rPr>
                <w:lang w:eastAsia="cs-CZ"/>
              </w:rPr>
              <w:t xml:space="preserve">. SP ČR požaduje i toto zdůvodnění upravit/doplnit ve smyslu důvodové zprávy k novele ZoPC. </w:t>
            </w:r>
          </w:p>
          <w:p w:rsidR="005A5C3C" w:rsidRPr="000950BA" w:rsidRDefault="005A5C3C" w:rsidP="00AD40FB">
            <w:pPr>
              <w:rPr>
                <w:i/>
                <w:u w:val="single"/>
              </w:rPr>
            </w:pPr>
            <w:r w:rsidRPr="000950BA">
              <w:rPr>
                <w:bCs/>
                <w:lang w:eastAsia="cs-CZ"/>
              </w:rPr>
              <w:t xml:space="preserve">SP ČR s ohledem na výše uvedené požaduje, aby předkladatel doplnil důvodovou zprávu k návrhu o řádné odůvodnění ve smyslu výše uvedených výhrad, podložil tak jím navrhovaná konkrétní čísla a uvedl na pravou míru, jak má mechanismus nastavování kvót fungovat. </w:t>
            </w:r>
          </w:p>
        </w:tc>
        <w:tc>
          <w:tcPr>
            <w:tcW w:w="5068" w:type="dxa"/>
          </w:tcPr>
          <w:p w:rsidR="005A5C3C" w:rsidRPr="0084305E" w:rsidRDefault="00DA6012" w:rsidP="00074274">
            <w:pPr>
              <w:rPr>
                <w:b/>
              </w:rPr>
            </w:pPr>
            <w:r>
              <w:rPr>
                <w:b/>
              </w:rPr>
              <w:lastRenderedPageBreak/>
              <w:t>A</w:t>
            </w:r>
            <w:r w:rsidR="00236A51">
              <w:rPr>
                <w:b/>
              </w:rPr>
              <w:t>kceptov</w:t>
            </w:r>
            <w:r>
              <w:rPr>
                <w:b/>
              </w:rPr>
              <w:t>áno</w:t>
            </w:r>
            <w:r w:rsidR="003E03A9">
              <w:rPr>
                <w:b/>
              </w:rPr>
              <w:t>.</w:t>
            </w:r>
          </w:p>
          <w:p w:rsidR="0084305E" w:rsidRDefault="0084305E" w:rsidP="00074274"/>
          <w:p w:rsidR="00DA6012" w:rsidRDefault="00236A51" w:rsidP="0084305E">
            <w:r>
              <w:t xml:space="preserve">Text důvodové zprávy </w:t>
            </w:r>
            <w:r w:rsidR="00DA6012">
              <w:t>byl</w:t>
            </w:r>
            <w:r>
              <w:t xml:space="preserve"> doplněn</w:t>
            </w:r>
            <w:r w:rsidR="00DA6012">
              <w:t>, do obecné části byl vložen následující text:</w:t>
            </w:r>
          </w:p>
          <w:p w:rsidR="00DA6012" w:rsidRDefault="00DA6012" w:rsidP="0084305E"/>
          <w:p w:rsidR="00107A26" w:rsidRPr="00107A26" w:rsidRDefault="00DA6012" w:rsidP="00107A26">
            <w:r>
              <w:t>„</w:t>
            </w:r>
            <w:r w:rsidR="00107A26" w:rsidRPr="00107A26">
              <w:t xml:space="preserve">Při nastavování konkrétní výše kvót uvedených v příloze nařízení vlády na dobu jeho účinnosti (tj. </w:t>
            </w:r>
            <w:r w:rsidR="00107A26" w:rsidRPr="00107A26">
              <w:lastRenderedPageBreak/>
              <w:t xml:space="preserve">předpokládáno do konce roku 2020) byl zohledněn dlouhodobý vývoj situace na trhu práce a vývoj ekonomického růstu. Podle statistických údajů Úřadu práce ČR míra nezaměstnanosti na konci června 2019 dosahovala hodnoty 2,6 % a v období předchozích 12 měsíců nikdy nedosáhla hodnoty vyšší než 3,1 %. Počet volných pracovních míst již od dubna 2018 setrvale přesahuje počet evidovaných uchazečů o zaměstnání, ke konci června 2019 o 75 % (počet volných míst byl o 146 800 vyšší než počet uchazečů). Na trhu práce proto panuje dlouhodobý nedostatek pracovníků v mnoha ekonomických odvětvích, profesích a regionech. Hrubý domácí produkt v roce 2018 vzrost o 3 %. Ekonomika v růstu pokračuje </w:t>
            </w:r>
            <w:r w:rsidR="00107A26" w:rsidRPr="00107A26">
              <w:br/>
              <w:t>i v roce 2019, kdy růst HDP v prvním čtvrtletí dosáhl 2,6 %. Je proto nutno očekávat, že zaměstnavatelé budou i nadále vytvářet značnou poptávku po pracovní síle. Nařízení vlády proto současný celkový objem ekonomické migrace ze třetích států stanovenými kvótami neomezuje, ale směřuje naopak k jeho udržení.</w:t>
            </w:r>
          </w:p>
          <w:p w:rsidR="00107A26" w:rsidRPr="00107A26" w:rsidRDefault="00107A26" w:rsidP="00107A26">
            <w:r w:rsidRPr="00107A26">
              <w:t xml:space="preserve">Potřeba zavedení kvót existuje pouze v některých státech světa. Konkrétní stanovené kvóty ve většině těchto třetích států odpovídají reálnému zájmu občanů těchto zemí o ekonomickou migraci do ČR zaznamenávanému příslušnými zastupitelskými úřady. V některých státech (Ukrajina, Srbsko, Mongolsko, Filipíny, Indie) jsou kvóty nastaveny podle regulačních opatření, která již byla schválena vládou ve formě kapacitně omezených migračních projektů a režimů zvláštního zacházení. V nastavení kvót jsou v některých případech zohledněna i bezpečnostní rizika spojená s imigrací z daného regionu. Z </w:t>
            </w:r>
            <w:r w:rsidRPr="00107A26">
              <w:lastRenderedPageBreak/>
              <w:t xml:space="preserve">mezinárodně-politických důvodů nebudou žádné žádosti o pobytová oprávnění nabírány v Severní Koreji. </w:t>
            </w:r>
          </w:p>
          <w:p w:rsidR="00107A26" w:rsidRPr="00107A26" w:rsidRDefault="00107A26" w:rsidP="00107A26">
            <w:r w:rsidRPr="00107A26">
              <w:t>Celkové kvóty pro zastupitelské úřady jsou v souladu s § 181b odst. 2 zákona č. 326/1999 Sb. rozděleny na maximální počty žádostí o pobytová oprávnění, které lze podat v rámci vládou schválených programů (programů schválených vládou za účelem dosažení ekonomického nebo jiného významného přínosu pro Českou republiku, které jsou organizačně zajišťován nebo koordinovány k tomuto účelu Ministerstvem vnitra nebo jiným ústředním správním úřadem, jehož okruhu působnosti se program týká – legislativní zkratka zavedená v § 42g odst. 5 zákona č. 326/1999 Sb.). Programy jsou určeny pro cizince, na jejichž příchodu má ČR zvýšený zájem. V zemích, pro něž jsou vládou schválené programy určeny, jsou proto hodnoty kvót primárně nastaveny pro jejich účastníky a pro podávání žádosti mimo programy jsou nastaveny pouze nízké hodnoty</w:t>
            </w:r>
            <w:r w:rsidR="00E33DE0">
              <w:t>.</w:t>
            </w:r>
            <w:r w:rsidRPr="00107A26">
              <w:t xml:space="preserve"> (</w:t>
            </w:r>
            <w:r w:rsidR="00235051">
              <w:t>V příloze nařízení vlády nejsou počty žádostí, které lze podat mimo vládou schválené programy</w:t>
            </w:r>
            <w:r w:rsidR="00E33DE0">
              <w:t>,</w:t>
            </w:r>
            <w:r w:rsidR="00235051">
              <w:t xml:space="preserve"> explicitně uvedeny, jsou vyjádřeny rozdílem mezi celkovou kvótou a kvótami stanovenými pro vládou schválené programy</w:t>
            </w:r>
            <w:r w:rsidRPr="00107A26">
              <w:t>). Kvóty pro podávání žádostí ve vládou schválených programech pro vysoce kvalifikované z</w:t>
            </w:r>
            <w:bookmarkStart w:id="65" w:name="_GoBack"/>
            <w:bookmarkEnd w:id="65"/>
            <w:r w:rsidRPr="00107A26">
              <w:t xml:space="preserve">ahraniční zaměstnance, klíčový a vědecký personál jsou záměrně nadhodnoceny, aby se minimalizovalo riziko, že dojde k uplatnění institutu nepřijatelnosti žádosti po vyčerpání kvóty. Podávání žádostí mimo Programy je zcela znemožněno pouze ve státech, u nichž existuje zvýšené bezpečnostní riziko (Irák, Sýrie, Afghánistán, Pákistán, Vietnam). </w:t>
            </w:r>
          </w:p>
          <w:p w:rsidR="00DA6012" w:rsidRDefault="00107A26" w:rsidP="002A5BB4">
            <w:r w:rsidRPr="00107A26">
              <w:lastRenderedPageBreak/>
              <w:t>Maximální počty žádostí, které bude možno na zastupitelských úřadech podávat, budou každoročně vyhodnocovány a v případě potřeby měněny. V tomto procesu bude opět zohledňován vývoj situace na trhu práce a růst ekonomiky, bezpečnostní rizika a rovněž skutečnost, nakolik byly kvóty nastavené pro uplynulé období na jednotlivých zastupitelských úřadech reálně čerpány. Nastavení kvót bude projednáno se sociálními partnery na půdě Rady hospodářské a sociální dohody.</w:t>
            </w:r>
            <w:r w:rsidR="00DA6012">
              <w:t>“</w:t>
            </w:r>
          </w:p>
          <w:p w:rsidR="0084305E" w:rsidRDefault="00390A86" w:rsidP="0084305E">
            <w:r>
              <w:t xml:space="preserve"> </w:t>
            </w:r>
          </w:p>
          <w:p w:rsidR="00DA6012" w:rsidRDefault="00624A6D" w:rsidP="00DA6012">
            <w:r>
              <w:t>Formulac</w:t>
            </w:r>
            <w:r w:rsidR="00DA6012">
              <w:t>e</w:t>
            </w:r>
            <w:r>
              <w:t>, že t</w:t>
            </w:r>
            <w:r w:rsidRPr="00624A6D">
              <w:t xml:space="preserve">ransparentní systém náběrů žádostí o pobytová oprávnění na zastupitelských úřadech na bázi kvót </w:t>
            </w:r>
            <w:r>
              <w:t>„</w:t>
            </w:r>
            <w:r w:rsidRPr="00624A6D">
              <w:t>umožní podnikatelům, kteří hledají pracovní sílu z tzv. třetích států, lépe plánovat personáln</w:t>
            </w:r>
            <w:r>
              <w:t xml:space="preserve">í opatření“ </w:t>
            </w:r>
            <w:r w:rsidR="007E0955">
              <w:t xml:space="preserve">(v </w:t>
            </w:r>
            <w:r w:rsidR="00422CE3">
              <w:t xml:space="preserve">důvodové zprávě v </w:t>
            </w:r>
            <w:r w:rsidR="007E0955">
              <w:t>části „</w:t>
            </w:r>
            <w:r w:rsidR="007E0955" w:rsidRPr="007E0955">
              <w:t>Dopad navrhované úpravy na podnikatelské prostředí České republiky</w:t>
            </w:r>
            <w:r w:rsidR="00422CE3">
              <w:t xml:space="preserve">“ a v hodnocení dopadů regulace RIA v části 3.3) </w:t>
            </w:r>
            <w:r w:rsidR="00DA6012">
              <w:t>byla změněna takto:</w:t>
            </w:r>
          </w:p>
          <w:p w:rsidR="00DA6012" w:rsidRDefault="00DA6012" w:rsidP="00DA6012"/>
          <w:p w:rsidR="000D7855" w:rsidRDefault="00624A6D" w:rsidP="00DA6012">
            <w:pPr>
              <w:rPr>
                <w:ins w:id="66" w:author="MVCR" w:date="2019-07-11T11:59:00Z"/>
              </w:rPr>
            </w:pPr>
            <w:r>
              <w:t>„</w:t>
            </w:r>
            <w:r w:rsidR="007E0955">
              <w:t xml:space="preserve">Transparentní systém náběrů žádostí o pobytová oprávnění na zastupitelských úřadech na bázi kvót (…) </w:t>
            </w:r>
            <w:r>
              <w:t>poskytne zaměstnavatelům rámcový přehled obecných možností získávání zahraničních pracovníků z konkrétních třetích států.“</w:t>
            </w:r>
          </w:p>
          <w:p w:rsidR="00CF1D79" w:rsidRDefault="00CF1D79" w:rsidP="00DA6012">
            <w:pPr>
              <w:rPr>
                <w:ins w:id="67" w:author="MVCR" w:date="2019-07-11T11:59:00Z"/>
              </w:rPr>
            </w:pPr>
          </w:p>
          <w:p w:rsidR="00CF1D79" w:rsidRPr="000073A7" w:rsidRDefault="00CF1D79" w:rsidP="00CF1D79">
            <w:pPr>
              <w:spacing w:before="240" w:after="240"/>
              <w:jc w:val="both"/>
              <w:rPr>
                <w:ins w:id="68" w:author="MVCR" w:date="2019-07-11T11:59:00Z"/>
                <w:b/>
              </w:rPr>
            </w:pPr>
            <w:ins w:id="69" w:author="MVCR" w:date="2019-07-11T11:59:00Z">
              <w:r w:rsidRPr="000073A7">
                <w:rPr>
                  <w:b/>
                </w:rPr>
                <w:t>Vyjádření k vypořádání:</w:t>
              </w:r>
            </w:ins>
          </w:p>
          <w:p w:rsidR="00CF1D79" w:rsidRPr="00240268" w:rsidRDefault="00CF1D79" w:rsidP="00DA6012"/>
        </w:tc>
      </w:tr>
      <w:tr w:rsidR="005A5C3C" w:rsidRPr="00240268" w:rsidTr="00D53BEB">
        <w:tc>
          <w:tcPr>
            <w:tcW w:w="2221" w:type="dxa"/>
            <w:vMerge/>
          </w:tcPr>
          <w:p w:rsidR="005A5C3C" w:rsidRDefault="005A5C3C" w:rsidP="00AD40FB">
            <w:pPr>
              <w:rPr>
                <w:b/>
              </w:rPr>
            </w:pPr>
          </w:p>
        </w:tc>
        <w:tc>
          <w:tcPr>
            <w:tcW w:w="6705" w:type="dxa"/>
          </w:tcPr>
          <w:p w:rsidR="005A5C3C" w:rsidRPr="000950BA" w:rsidRDefault="005A5C3C" w:rsidP="00FC4DC6">
            <w:pPr>
              <w:spacing w:before="100" w:beforeAutospacing="1" w:after="100" w:afterAutospacing="1"/>
              <w:rPr>
                <w:i/>
                <w:u w:val="single"/>
              </w:rPr>
            </w:pPr>
            <w:r w:rsidRPr="000950BA">
              <w:rPr>
                <w:lang w:eastAsia="cs-CZ"/>
              </w:rPr>
              <w:t xml:space="preserve">Pouze budou-li navrhovaná čísla řádně zdůvodněna, lze podle názoru SP ČR vyloučit, že např. příliš nízko nastavený rozdíl mezi kvótou pro Programy ekonomické migrace a celkovou kvótou nebude mít u </w:t>
            </w:r>
            <w:r w:rsidRPr="000950BA">
              <w:rPr>
                <w:lang w:eastAsia="cs-CZ"/>
              </w:rPr>
              <w:lastRenderedPageBreak/>
              <w:t xml:space="preserve">konkrétního zastupitelského úřadu korupční potenciál ani nebude snaha zablokovat rezervační systém opakovanými automatizovanými rezervačními požadavky. </w:t>
            </w:r>
            <w:r w:rsidRPr="000950BA">
              <w:rPr>
                <w:bCs/>
                <w:lang w:eastAsia="cs-CZ"/>
              </w:rPr>
              <w:t>SP ČR v této souvislosti požaduje podrobněji vysvětlit fungování rezervačního systému pro podávání žádostí mimo kvóty vyhrazené pro Programy ekonomické migrace</w:t>
            </w:r>
            <w:r w:rsidRPr="000950BA">
              <w:rPr>
                <w:lang w:eastAsia="cs-CZ"/>
              </w:rPr>
              <w:t xml:space="preserve">, mj. zda bude v případě nenaplnění kapacity vyhrazené pro Programy ekonomické migrace tato nevyužitá kapacita v případě potřeby využita pro žádosti mimo Programy ekonomické migrace. SP ČR chápe, že je ze strany předkladatele snaha podporovat primárně přísun vysoce kvalifikované pracovní síly, např. maximální roční počet žádostí o zaměstnaneckou kartu podávaných na ZÚ v Baku se navrhuje 200, z toho 50 pro vysoce kvalifikované zaměstnance a klíčový personál, pro kvalifikované zaměstnance 0, tj. počítá se se 150 žádostmi o zaměstnaneckou kartu mimo Programy ekonomické migrace. Nicméně pokud nebude v daném měsíci podána žádná žádost v rámci Programu vysoce kvalifikovaný zaměstnanec nebo Programu klíčový a vědecký personál, budou připuštěny další žádosti o zaměstnaneckou kartu pro středně/nízko kvalifikovaného zaměstnance nad nyní navrhovaných 12,5 (?! – vizte níže) žádostí měsíčně? </w:t>
            </w:r>
            <w:r w:rsidRPr="000950BA">
              <w:rPr>
                <w:bCs/>
                <w:lang w:eastAsia="cs-CZ"/>
              </w:rPr>
              <w:t>Pokud ne, požaduje SP ČR postup upravit.</w:t>
            </w:r>
          </w:p>
        </w:tc>
        <w:tc>
          <w:tcPr>
            <w:tcW w:w="5068" w:type="dxa"/>
          </w:tcPr>
          <w:p w:rsidR="000F0C50" w:rsidRPr="000F0C50" w:rsidRDefault="00A206DD" w:rsidP="00AD40FB">
            <w:pPr>
              <w:rPr>
                <w:b/>
              </w:rPr>
            </w:pPr>
            <w:r>
              <w:rPr>
                <w:b/>
              </w:rPr>
              <w:lastRenderedPageBreak/>
              <w:t xml:space="preserve">Vysvětleno. </w:t>
            </w:r>
            <w:r w:rsidR="000F0C50" w:rsidRPr="000F0C50">
              <w:rPr>
                <w:b/>
              </w:rPr>
              <w:t xml:space="preserve"> </w:t>
            </w:r>
          </w:p>
          <w:p w:rsidR="000F0C50" w:rsidRDefault="000F0C50" w:rsidP="00AD40FB"/>
          <w:p w:rsidR="00A32E5D" w:rsidRDefault="00A32E5D" w:rsidP="00AD40FB">
            <w:pPr>
              <w:rPr>
                <w:ins w:id="70" w:author="MVCR" w:date="2019-07-11T11:59:00Z"/>
              </w:rPr>
            </w:pPr>
            <w:r>
              <w:t xml:space="preserve">Nevyužitou kvótu vyhrazenou pro některý z Programů </w:t>
            </w:r>
            <w:r>
              <w:lastRenderedPageBreak/>
              <w:t>schválených</w:t>
            </w:r>
            <w:r w:rsidRPr="003F357F">
              <w:t xml:space="preserve"> vládou za účelem dosažení ekonomic</w:t>
            </w:r>
            <w:r>
              <w:t>kého přínosu pro ČR nebudou moci využívat žadatelé zařazení do jiného Programu ani zájemci o podání žádosti mimo Programy.</w:t>
            </w:r>
          </w:p>
          <w:p w:rsidR="00CF1D79" w:rsidRDefault="00CF1D79" w:rsidP="00AD40FB">
            <w:pPr>
              <w:rPr>
                <w:ins w:id="71" w:author="MVCR" w:date="2019-07-11T11:59:00Z"/>
              </w:rPr>
            </w:pPr>
          </w:p>
          <w:p w:rsidR="00CF1D79" w:rsidRPr="000073A7" w:rsidRDefault="00CF1D79" w:rsidP="00CF1D79">
            <w:pPr>
              <w:spacing w:before="240" w:after="240"/>
              <w:jc w:val="both"/>
              <w:rPr>
                <w:ins w:id="72" w:author="MVCR" w:date="2019-07-11T11:59:00Z"/>
                <w:b/>
              </w:rPr>
            </w:pPr>
            <w:ins w:id="73" w:author="MVCR" w:date="2019-07-11T11:59:00Z">
              <w:r w:rsidRPr="000073A7">
                <w:rPr>
                  <w:b/>
                </w:rPr>
                <w:t>Vyjádření k vypořádání:</w:t>
              </w:r>
            </w:ins>
          </w:p>
          <w:p w:rsidR="00CF1D79" w:rsidRDefault="00CF1D79" w:rsidP="00AD40FB"/>
          <w:p w:rsidR="00A206DD" w:rsidRDefault="00A206DD" w:rsidP="00AD40FB"/>
          <w:p w:rsidR="00A32E5D" w:rsidRPr="00240268" w:rsidRDefault="00A32E5D" w:rsidP="00A206DD"/>
        </w:tc>
      </w:tr>
      <w:tr w:rsidR="005A5C3C" w:rsidRPr="00240268" w:rsidTr="00D53BEB">
        <w:tc>
          <w:tcPr>
            <w:tcW w:w="2221" w:type="dxa"/>
            <w:vMerge/>
          </w:tcPr>
          <w:p w:rsidR="005A5C3C" w:rsidRDefault="005A5C3C" w:rsidP="00AD40FB">
            <w:pPr>
              <w:rPr>
                <w:b/>
              </w:rPr>
            </w:pPr>
          </w:p>
        </w:tc>
        <w:tc>
          <w:tcPr>
            <w:tcW w:w="6705" w:type="dxa"/>
          </w:tcPr>
          <w:p w:rsidR="005A5C3C" w:rsidRPr="000950BA" w:rsidRDefault="005A5C3C" w:rsidP="00FC4DC6">
            <w:pPr>
              <w:rPr>
                <w:i/>
                <w:u w:val="single"/>
              </w:rPr>
            </w:pPr>
            <w:r w:rsidRPr="000950BA">
              <w:rPr>
                <w:lang w:eastAsia="cs-CZ"/>
              </w:rPr>
              <w:t xml:space="preserve">Má-li být roční kvóta rovnoměrně rozvrhována na jednotlivé měsíce, je potřeba, aby veškeré navrhované roční kvóty byly dělitelné 12, což aktuálně většina z nich není. </w:t>
            </w:r>
            <w:r w:rsidRPr="000950BA">
              <w:rPr>
                <w:bCs/>
                <w:lang w:eastAsia="cs-CZ"/>
              </w:rPr>
              <w:t xml:space="preserve">SP ČR proto požaduje nastavit navrhovaná čísla tak, aby byl celkový roční počet dělitelný 12. </w:t>
            </w:r>
          </w:p>
        </w:tc>
        <w:tc>
          <w:tcPr>
            <w:tcW w:w="5068" w:type="dxa"/>
          </w:tcPr>
          <w:p w:rsidR="000F0C50" w:rsidRDefault="00A206DD" w:rsidP="000F0C50">
            <w:pPr>
              <w:rPr>
                <w:b/>
              </w:rPr>
            </w:pPr>
            <w:r>
              <w:rPr>
                <w:b/>
              </w:rPr>
              <w:t>Vysvětleno.</w:t>
            </w:r>
          </w:p>
          <w:p w:rsidR="00A206DD" w:rsidRDefault="00A206DD" w:rsidP="000F0C50">
            <w:pPr>
              <w:rPr>
                <w:b/>
              </w:rPr>
            </w:pPr>
          </w:p>
          <w:p w:rsidR="000F0C50" w:rsidRDefault="00A206DD" w:rsidP="007D446F">
            <w:r w:rsidRPr="00A206DD">
              <w:t xml:space="preserve">Ustanovené § 181b odst. 1 uvádí, že maximální roční počty žádostí o zaměstnanecké karty a víza k pobytu nad 90 dnů </w:t>
            </w:r>
            <w:r>
              <w:t xml:space="preserve">mohou být </w:t>
            </w:r>
            <w:r w:rsidRPr="00A206DD">
              <w:t>na jednotlivé kalendářní měsíce</w:t>
            </w:r>
            <w:r>
              <w:t xml:space="preserve"> rozvrženy </w:t>
            </w:r>
            <w:r w:rsidRPr="00A206DD">
              <w:rPr>
                <w:i/>
              </w:rPr>
              <w:t>rovnoměrně</w:t>
            </w:r>
            <w:r>
              <w:t xml:space="preserve">, což </w:t>
            </w:r>
            <w:r w:rsidR="007D446F">
              <w:t>vládu nezavazuje stanovit nařízením kvóty přesně dělitelné číslem 12.</w:t>
            </w:r>
          </w:p>
          <w:p w:rsidR="008B12EF" w:rsidRDefault="008B12EF" w:rsidP="007D446F"/>
          <w:p w:rsidR="008B12EF" w:rsidRDefault="008B12EF" w:rsidP="007D446F">
            <w:r>
              <w:t>V textu důvodové zprávy i hodnocení dopadů regulace (RIA) byl upraven následující text:</w:t>
            </w:r>
          </w:p>
          <w:p w:rsidR="008B12EF" w:rsidRDefault="008B12EF" w:rsidP="007D446F"/>
          <w:p w:rsidR="008B12EF" w:rsidRDefault="008B12EF" w:rsidP="007D446F">
            <w:r>
              <w:t xml:space="preserve">„První nařízení vlády nabyde účinnost v průběhu roku 2019 a jeho účinnost se předpokládá až do 31. 12. 2020. Ve všech měsících tohoto období přitom bude </w:t>
            </w:r>
            <w:r>
              <w:lastRenderedPageBreak/>
              <w:t xml:space="preserve">počet nabíraných žádostí o pobytová oprávnění odpovídat </w:t>
            </w:r>
            <w:r w:rsidRPr="008B12EF">
              <w:rPr>
                <w:strike/>
              </w:rPr>
              <w:t>1/12</w:t>
            </w:r>
            <w:r>
              <w:t xml:space="preserve"> </w:t>
            </w:r>
            <w:r w:rsidRPr="008B12EF">
              <w:rPr>
                <w:u w:val="single"/>
              </w:rPr>
              <w:t>poměrné části</w:t>
            </w:r>
            <w:r>
              <w:t xml:space="preserve"> stanovené roční kvóty.“</w:t>
            </w:r>
          </w:p>
          <w:p w:rsidR="008B12EF" w:rsidRDefault="008B12EF" w:rsidP="007D446F">
            <w:pPr>
              <w:rPr>
                <w:ins w:id="74" w:author="MVCR" w:date="2019-07-11T11:59:00Z"/>
              </w:rPr>
            </w:pPr>
          </w:p>
          <w:p w:rsidR="00CF1D79" w:rsidRDefault="00CF1D79" w:rsidP="007D446F">
            <w:pPr>
              <w:rPr>
                <w:ins w:id="75" w:author="MVCR" w:date="2019-07-11T11:59:00Z"/>
              </w:rPr>
            </w:pPr>
          </w:p>
          <w:p w:rsidR="00CF1D79" w:rsidRPr="000073A7" w:rsidRDefault="00CF1D79" w:rsidP="00CF1D79">
            <w:pPr>
              <w:spacing w:before="240" w:after="240"/>
              <w:jc w:val="both"/>
              <w:rPr>
                <w:ins w:id="76" w:author="MVCR" w:date="2019-07-11T11:59:00Z"/>
                <w:b/>
              </w:rPr>
            </w:pPr>
            <w:ins w:id="77" w:author="MVCR" w:date="2019-07-11T11:59:00Z">
              <w:r w:rsidRPr="000073A7">
                <w:rPr>
                  <w:b/>
                </w:rPr>
                <w:t>Vyjádření k vypořádání:</w:t>
              </w:r>
            </w:ins>
          </w:p>
          <w:p w:rsidR="00CF1D79" w:rsidRPr="00240268" w:rsidRDefault="00CF1D79" w:rsidP="007D446F"/>
        </w:tc>
      </w:tr>
      <w:tr w:rsidR="005A5C3C" w:rsidRPr="00240268" w:rsidTr="00D53BEB">
        <w:tc>
          <w:tcPr>
            <w:tcW w:w="2221" w:type="dxa"/>
            <w:vMerge w:val="restart"/>
          </w:tcPr>
          <w:p w:rsidR="005A5C3C" w:rsidRPr="00B824DD" w:rsidRDefault="005A5C3C" w:rsidP="00AD40FB">
            <w:pPr>
              <w:rPr>
                <w:b/>
              </w:rPr>
            </w:pPr>
            <w:r>
              <w:rPr>
                <w:b/>
              </w:rPr>
              <w:lastRenderedPageBreak/>
              <w:t>Unie zaměstnavatelských svazů</w:t>
            </w:r>
          </w:p>
        </w:tc>
        <w:tc>
          <w:tcPr>
            <w:tcW w:w="6705" w:type="dxa"/>
          </w:tcPr>
          <w:p w:rsidR="005A5C3C" w:rsidRPr="000950BA" w:rsidRDefault="005A5C3C" w:rsidP="00AD40FB">
            <w:r w:rsidRPr="000950BA">
              <w:t>Zavedení transparentních kvantitativních kvót pro ekonomickou migraci vítáme, považujeme je za zlepšení oproti současnému stavu, kdy jsou kvóty také de facto uplatňovány, avšak netransparentně a nepředvídatelně. Pozitivně také hodnotíme povinnost zastupitelských úřadů zveřejňovat počet žádostí, které lze ještě podat do maximálního počtu. Vítáme také možnost zacílit ekonomickou migraci na profese, které jsou nedostatkové na českém trhu práce, jak je zmiňováno v důvodové zprávě RIA. Z návrhu ovšem není příliš zřejmé, jak je toho docíleno. Samotné rozdělení kvót zřejmě spíše vypovídá o tom, jaká je kapacita zastupitelských úřadů v jednotlivých zemích a kolik žádostí budou schopny či ochotny nabrat. Současná právní úprava neumožňuje v individuálním posuzování žádostí preferovat migraci sektorovou či specificky profesní (s výjimkou speciálních režimů či projektů). Zastropování počtu žádostí tento fakt nijak nemění.</w:t>
            </w:r>
          </w:p>
        </w:tc>
        <w:tc>
          <w:tcPr>
            <w:tcW w:w="5068" w:type="dxa"/>
          </w:tcPr>
          <w:p w:rsidR="005A5C3C" w:rsidRPr="00684F39" w:rsidRDefault="007D446F" w:rsidP="00AD40FB">
            <w:pPr>
              <w:rPr>
                <w:b/>
              </w:rPr>
            </w:pPr>
            <w:r>
              <w:rPr>
                <w:b/>
              </w:rPr>
              <w:t>V</w:t>
            </w:r>
            <w:r w:rsidR="00BE4F86" w:rsidRPr="00684F39">
              <w:rPr>
                <w:b/>
              </w:rPr>
              <w:t>ysvětl</w:t>
            </w:r>
            <w:r>
              <w:rPr>
                <w:b/>
              </w:rPr>
              <w:t>eno</w:t>
            </w:r>
            <w:r w:rsidR="00BE4F86" w:rsidRPr="00684F39">
              <w:rPr>
                <w:b/>
              </w:rPr>
              <w:t>.</w:t>
            </w:r>
          </w:p>
          <w:p w:rsidR="00BE4F86" w:rsidRDefault="00BE4F86" w:rsidP="00AD40FB"/>
          <w:p w:rsidR="00BE4F86" w:rsidRDefault="00684F39" w:rsidP="00AD40FB">
            <w:r>
              <w:t>Nařízení vlády stanovuje pouze počty žádostí, které bude možno podat na zastupitelských úřadech.</w:t>
            </w:r>
          </w:p>
          <w:p w:rsidR="00684F39" w:rsidRDefault="00684F39" w:rsidP="0092613A">
            <w:pPr>
              <w:rPr>
                <w:ins w:id="78" w:author="MVCR" w:date="2019-07-11T11:59:00Z"/>
              </w:rPr>
            </w:pPr>
            <w:r>
              <w:t xml:space="preserve">Preferenční zacházení pro zaměstnance v určitých sektorech nebo profesích </w:t>
            </w:r>
            <w:r w:rsidR="006B33F2">
              <w:t>musí</w:t>
            </w:r>
            <w:r>
              <w:t xml:space="preserve"> být zakotveno v Programech schválených vládou </w:t>
            </w:r>
            <w:r w:rsidRPr="003F357F">
              <w:t>za účelem dosažení ekonomic</w:t>
            </w:r>
            <w:r>
              <w:t>kého přínosu pro ČR, pro něž jsou nařízením vyčleněny samostatné sub-kvóty.</w:t>
            </w:r>
            <w:r w:rsidR="0092613A">
              <w:t xml:space="preserve"> Návrh Programů, který bude předložen vládě ke schválení formou usnesení, není založen na upřednostňování konkrétních profesí nebo sektorů ekonomiky, ale zaměstnavatelů splňujících stanovená kritéria. Určité zvláštní postupy jsou stanoveny pouze pro pracovníky ve zdravotnictví, a to s ohledem na specifické podmínky povolování výkonu zdravotnických povolání v ČR. Příslušný materiál prošel meziresortním připomínkovým řízením.</w:t>
            </w:r>
          </w:p>
          <w:p w:rsidR="00CF1D79" w:rsidRDefault="00CF1D79" w:rsidP="0092613A">
            <w:pPr>
              <w:rPr>
                <w:ins w:id="79" w:author="MVCR" w:date="2019-07-11T11:59:00Z"/>
              </w:rPr>
            </w:pPr>
          </w:p>
          <w:p w:rsidR="00CF1D79" w:rsidRPr="000073A7" w:rsidRDefault="00CF1D79" w:rsidP="00CF1D79">
            <w:pPr>
              <w:spacing w:before="240" w:after="240"/>
              <w:jc w:val="both"/>
              <w:rPr>
                <w:ins w:id="80" w:author="MVCR" w:date="2019-07-11T11:59:00Z"/>
                <w:b/>
              </w:rPr>
            </w:pPr>
            <w:ins w:id="81" w:author="MVCR" w:date="2019-07-11T11:59:00Z">
              <w:r w:rsidRPr="000073A7">
                <w:rPr>
                  <w:b/>
                </w:rPr>
                <w:t>Vyjádření k vypořádání:</w:t>
              </w:r>
            </w:ins>
          </w:p>
          <w:p w:rsidR="00CF1D79" w:rsidRPr="00240268" w:rsidRDefault="00CF1D79" w:rsidP="0092613A"/>
        </w:tc>
      </w:tr>
      <w:tr w:rsidR="005A5C3C" w:rsidRPr="00240268" w:rsidTr="00D53BEB">
        <w:tc>
          <w:tcPr>
            <w:tcW w:w="2221" w:type="dxa"/>
            <w:vMerge/>
          </w:tcPr>
          <w:p w:rsidR="005A5C3C" w:rsidRDefault="005A5C3C" w:rsidP="00AD40FB">
            <w:pPr>
              <w:rPr>
                <w:b/>
              </w:rPr>
            </w:pPr>
          </w:p>
        </w:tc>
        <w:tc>
          <w:tcPr>
            <w:tcW w:w="6705" w:type="dxa"/>
          </w:tcPr>
          <w:p w:rsidR="005A5C3C" w:rsidRPr="000950BA" w:rsidRDefault="005A5C3C" w:rsidP="00AD40FB">
            <w:r w:rsidRPr="000950BA">
              <w:t xml:space="preserve">Souhlasíme dále s tím, že celkový maximální počet nabíraných žádostí je přiměřený integračním možnostem českého státu. Nejsou zde ovšem </w:t>
            </w:r>
            <w:r w:rsidRPr="000950BA">
              <w:lastRenderedPageBreak/>
              <w:t>zohledněny náklady na integrační opatření spojená s výrazným nárůstem počtu zahraničních zaměstnanců. Za poslední 2 roky vzrostl počet žádostí o zaměstnanecké karty 3,5krát, ale nedošlo k adekvátnímu nárůstu prostředků na integrační opatření, která by podpořila bezproblémové soužití migrantů s českou většinovou společností.</w:t>
            </w:r>
          </w:p>
        </w:tc>
        <w:tc>
          <w:tcPr>
            <w:tcW w:w="5068" w:type="dxa"/>
          </w:tcPr>
          <w:p w:rsidR="00AE06E8" w:rsidRPr="00684F39" w:rsidRDefault="00390658" w:rsidP="00AE06E8">
            <w:pPr>
              <w:rPr>
                <w:b/>
              </w:rPr>
            </w:pPr>
            <w:r>
              <w:rPr>
                <w:b/>
              </w:rPr>
              <w:lastRenderedPageBreak/>
              <w:t>Akceptováno.</w:t>
            </w:r>
          </w:p>
          <w:p w:rsidR="005A5C3C" w:rsidRDefault="005A5C3C" w:rsidP="00AD40FB"/>
          <w:p w:rsidR="00390658" w:rsidRDefault="00390658" w:rsidP="00031688">
            <w:r>
              <w:lastRenderedPageBreak/>
              <w:t>Do předkládací zprávy byl vložen následující text:</w:t>
            </w:r>
          </w:p>
          <w:p w:rsidR="00390658" w:rsidRDefault="00390658" w:rsidP="00031688"/>
          <w:p w:rsidR="00AE06E8" w:rsidRPr="00240268" w:rsidRDefault="00390658" w:rsidP="00057ACC">
            <w:r>
              <w:t>„</w:t>
            </w:r>
            <w:r w:rsidRPr="00390658">
              <w:t xml:space="preserve">V důsledku rostoucího počtu pracovních migrantů ze třetích států i jejich rodinných příslušníků na území ČR bude nutno </w:t>
            </w:r>
            <w:r w:rsidR="007E516C">
              <w:t xml:space="preserve">samostatnou cestou mimo tento předkládaný materiál </w:t>
            </w:r>
            <w:r w:rsidRPr="00390658">
              <w:t xml:space="preserve">řešit otázku zajištění </w:t>
            </w:r>
            <w:r w:rsidR="00057ACC">
              <w:t xml:space="preserve">většího objemu </w:t>
            </w:r>
            <w:r w:rsidRPr="00390658">
              <w:t>int</w:t>
            </w:r>
            <w:r>
              <w:t>egračních služeb pro tyto osoby</w:t>
            </w:r>
            <w:r w:rsidR="00057ACC">
              <w:t xml:space="preserve">, jejichž poskytování podpoří </w:t>
            </w:r>
            <w:r w:rsidR="00057ACC" w:rsidRPr="000950BA">
              <w:t>bezproblémové soužití migrantů s českou většinovou společností</w:t>
            </w:r>
            <w:r w:rsidRPr="00390658">
              <w:t>.</w:t>
            </w:r>
            <w:r>
              <w:t>“</w:t>
            </w:r>
          </w:p>
        </w:tc>
      </w:tr>
      <w:tr w:rsidR="005A5C3C" w:rsidRPr="00240268" w:rsidTr="00D53BEB">
        <w:tc>
          <w:tcPr>
            <w:tcW w:w="2221" w:type="dxa"/>
            <w:vMerge/>
          </w:tcPr>
          <w:p w:rsidR="005A5C3C" w:rsidRDefault="005A5C3C" w:rsidP="00AD40FB">
            <w:pPr>
              <w:rPr>
                <w:b/>
              </w:rPr>
            </w:pPr>
          </w:p>
        </w:tc>
        <w:tc>
          <w:tcPr>
            <w:tcW w:w="6705" w:type="dxa"/>
          </w:tcPr>
          <w:p w:rsidR="005A5C3C" w:rsidRPr="000950BA" w:rsidRDefault="005A5C3C" w:rsidP="00D170ED">
            <w:r w:rsidRPr="000950BA">
              <w:t>Je zarážející, že v tabulce „Maximální počet žádostí o zaměstnaneckou kartu“ je pro Kyjev kapacita v rámci "Program vysoce kvalifikovaný zaměstnanec nebo Program</w:t>
            </w:r>
            <w:r w:rsidR="00D170ED" w:rsidRPr="000950BA">
              <w:t xml:space="preserve"> </w:t>
            </w:r>
            <w:r w:rsidRPr="000950BA">
              <w:t>klíčový personál" ustanovená na 500 a ve Lvově na 0. Zdá se, že zájemci o tyto programy z regionů, které spadají pod Generální konzulát ČR ve Lvově, nebudou vůbec moci podat žádost, zatímco ti z dalších oblastí země, které vyřizuje velvyslanectví v Kyjevě, ano. Pokud je smyslem toho ustanovení odlehčit práci konzulátu ve Lvově a přenést agendu programů pro vysokokvalifikované pracovníky do Kyjeva, požadujeme, aby o tom byli přehledně informováni potenciální zájemci (cizinci a zaměstnavatelé) na stránkách MZV / zastupitelského úřadu, případně i  VFS Global, kteří víza zpracovávají.</w:t>
            </w:r>
          </w:p>
        </w:tc>
        <w:tc>
          <w:tcPr>
            <w:tcW w:w="5068" w:type="dxa"/>
          </w:tcPr>
          <w:p w:rsidR="009755C8" w:rsidRPr="00684F39" w:rsidRDefault="00645B0E" w:rsidP="009755C8">
            <w:pPr>
              <w:rPr>
                <w:b/>
              </w:rPr>
            </w:pPr>
            <w:r>
              <w:rPr>
                <w:b/>
              </w:rPr>
              <w:t>Vysvětleno</w:t>
            </w:r>
            <w:r w:rsidR="009755C8" w:rsidRPr="00684F39">
              <w:rPr>
                <w:b/>
              </w:rPr>
              <w:t>.</w:t>
            </w:r>
          </w:p>
          <w:p w:rsidR="005A5C3C" w:rsidRDefault="005A5C3C" w:rsidP="00AD40FB"/>
          <w:p w:rsidR="009755C8" w:rsidRDefault="009755C8" w:rsidP="009755C8">
            <w:r>
              <w:t xml:space="preserve">Na Ukrajině budou </w:t>
            </w:r>
            <w:r w:rsidRPr="000950BA">
              <w:t xml:space="preserve">Program vysoce kvalifikovaný zaměstnanec </w:t>
            </w:r>
            <w:r>
              <w:t xml:space="preserve">a </w:t>
            </w:r>
            <w:r w:rsidRPr="000950BA">
              <w:t xml:space="preserve">Program klíčový </w:t>
            </w:r>
            <w:r>
              <w:t xml:space="preserve">a vědecký </w:t>
            </w:r>
            <w:r w:rsidRPr="000950BA">
              <w:t>personál</w:t>
            </w:r>
            <w:r>
              <w:t xml:space="preserve"> realizovány výhradně prostřednictvím zastupitelského úřadu v Kyjevě a Program kvalifikovaný zaměstnanec prostřednictvím vízového centra spadajícího do působnosti generálního konzulátu ve Lvově. </w:t>
            </w:r>
          </w:p>
          <w:p w:rsidR="009755C8" w:rsidRDefault="009755C8" w:rsidP="009755C8">
            <w:r>
              <w:t>Rozdělení odpovídá současné praxi při realizaci stávajících migračních projektů a režimů pro ukrajinské občany.</w:t>
            </w:r>
          </w:p>
          <w:p w:rsidR="009755C8" w:rsidRDefault="009755C8" w:rsidP="003A04F2">
            <w:pPr>
              <w:rPr>
                <w:ins w:id="82" w:author="MVCR" w:date="2019-07-11T12:00:00Z"/>
              </w:rPr>
            </w:pPr>
            <w:r>
              <w:t xml:space="preserve">Podle toho, do jakého Programu bude cizinec zařazen, mu bude přidělen termín pro podání žádosti v Kyjevě či </w:t>
            </w:r>
            <w:r w:rsidR="003A04F2">
              <w:t>v</w:t>
            </w:r>
            <w:r>
              <w:t xml:space="preserve">e Lvově. </w:t>
            </w:r>
          </w:p>
          <w:p w:rsidR="00CF1D79" w:rsidRDefault="00CF1D79" w:rsidP="003A04F2">
            <w:pPr>
              <w:rPr>
                <w:ins w:id="83" w:author="MVCR" w:date="2019-07-11T12:00:00Z"/>
              </w:rPr>
            </w:pPr>
          </w:p>
          <w:p w:rsidR="00CF1D79" w:rsidRPr="000073A7" w:rsidRDefault="00CF1D79" w:rsidP="00CF1D79">
            <w:pPr>
              <w:spacing w:before="240" w:after="240"/>
              <w:jc w:val="both"/>
              <w:rPr>
                <w:ins w:id="84" w:author="MVCR" w:date="2019-07-11T12:00:00Z"/>
                <w:b/>
              </w:rPr>
            </w:pPr>
            <w:ins w:id="85" w:author="MVCR" w:date="2019-07-11T12:00:00Z">
              <w:r w:rsidRPr="000073A7">
                <w:rPr>
                  <w:b/>
                </w:rPr>
                <w:t>Vyjádření k vypořádání:</w:t>
              </w:r>
            </w:ins>
          </w:p>
          <w:p w:rsidR="00CF1D79" w:rsidRPr="00240268" w:rsidRDefault="00CF1D79" w:rsidP="003A04F2"/>
        </w:tc>
      </w:tr>
      <w:tr w:rsidR="005A5C3C" w:rsidRPr="00240268" w:rsidTr="00D53BEB">
        <w:tc>
          <w:tcPr>
            <w:tcW w:w="2221" w:type="dxa"/>
            <w:vMerge/>
          </w:tcPr>
          <w:p w:rsidR="005A5C3C" w:rsidRDefault="005A5C3C" w:rsidP="00AD40FB">
            <w:pPr>
              <w:rPr>
                <w:b/>
              </w:rPr>
            </w:pPr>
          </w:p>
        </w:tc>
        <w:tc>
          <w:tcPr>
            <w:tcW w:w="6705" w:type="dxa"/>
          </w:tcPr>
          <w:p w:rsidR="005A5C3C" w:rsidRPr="000950BA" w:rsidRDefault="005A5C3C" w:rsidP="009E68BC">
            <w:r w:rsidRPr="000950BA">
              <w:t xml:space="preserve">Mimo Programy je pro Ukrajinu vyhrazeno jen 720 žádostí o zaměstnaneckou kartu. To může být omezující například pro malé podnikatele, kteří mají méně než 6 zaměstnanců a nemohou vstoupit do Programu. Podle stávajících zkušeností je navíc takřka nemožné získat na ambasádě termín pro podání mimo Program. Požadujeme navýšit </w:t>
            </w:r>
            <w:r w:rsidRPr="000950BA">
              <w:lastRenderedPageBreak/>
              <w:t>počet žádostí mimo program.</w:t>
            </w:r>
          </w:p>
        </w:tc>
        <w:tc>
          <w:tcPr>
            <w:tcW w:w="5068" w:type="dxa"/>
          </w:tcPr>
          <w:p w:rsidR="005A5C3C" w:rsidRDefault="003E03A9" w:rsidP="00AD40FB">
            <w:pPr>
              <w:rPr>
                <w:b/>
              </w:rPr>
            </w:pPr>
            <w:r>
              <w:rPr>
                <w:b/>
              </w:rPr>
              <w:lastRenderedPageBreak/>
              <w:t>Vysvětlen</w:t>
            </w:r>
            <w:r w:rsidR="00587A73">
              <w:rPr>
                <w:b/>
              </w:rPr>
              <w:t>o</w:t>
            </w:r>
            <w:r w:rsidR="00276FCA">
              <w:rPr>
                <w:b/>
              </w:rPr>
              <w:t>.</w:t>
            </w:r>
          </w:p>
          <w:p w:rsidR="00276FCA" w:rsidRDefault="00276FCA" w:rsidP="00AD40FB">
            <w:pPr>
              <w:rPr>
                <w:b/>
              </w:rPr>
            </w:pPr>
          </w:p>
          <w:p w:rsidR="00276FCA" w:rsidRDefault="00276FCA" w:rsidP="00042E44">
            <w:pPr>
              <w:rPr>
                <w:ins w:id="86" w:author="MVCR" w:date="2019-07-11T12:00:00Z"/>
              </w:rPr>
            </w:pPr>
            <w:r w:rsidRPr="00276FCA">
              <w:t xml:space="preserve">Navyšování </w:t>
            </w:r>
            <w:r>
              <w:t xml:space="preserve">počtu žádostí nabíraných mimo Programy by </w:t>
            </w:r>
            <w:r w:rsidR="00DD4040">
              <w:t>nebylo možno za současných okolností zajistit, v</w:t>
            </w:r>
            <w:r>
              <w:t xml:space="preserve">yžadovalo </w:t>
            </w:r>
            <w:r w:rsidR="00DD4040">
              <w:t xml:space="preserve">by </w:t>
            </w:r>
            <w:r>
              <w:t xml:space="preserve">navýšení personálních </w:t>
            </w:r>
            <w:r w:rsidR="00587A73">
              <w:t xml:space="preserve">kapacit státních </w:t>
            </w:r>
            <w:r w:rsidR="00587A73">
              <w:lastRenderedPageBreak/>
              <w:t>orgánů, nebo by muselo být provedeno na úkor snížení kvót pro účastníky Programů.</w:t>
            </w:r>
          </w:p>
          <w:p w:rsidR="00CF1D79" w:rsidRDefault="00CF1D79" w:rsidP="00042E44">
            <w:pPr>
              <w:rPr>
                <w:ins w:id="87" w:author="MVCR" w:date="2019-07-11T12:00:00Z"/>
              </w:rPr>
            </w:pPr>
          </w:p>
          <w:p w:rsidR="00CF1D79" w:rsidRPr="000073A7" w:rsidRDefault="00CF1D79" w:rsidP="00CF1D79">
            <w:pPr>
              <w:spacing w:before="240" w:after="240"/>
              <w:jc w:val="both"/>
              <w:rPr>
                <w:ins w:id="88" w:author="MVCR" w:date="2019-07-11T12:00:00Z"/>
                <w:b/>
              </w:rPr>
            </w:pPr>
            <w:ins w:id="89" w:author="MVCR" w:date="2019-07-11T12:00:00Z">
              <w:r w:rsidRPr="000073A7">
                <w:rPr>
                  <w:b/>
                </w:rPr>
                <w:t>Vyjádření k vypořádání:</w:t>
              </w:r>
            </w:ins>
          </w:p>
          <w:p w:rsidR="00CF1D79" w:rsidRPr="00276FCA" w:rsidRDefault="00CF1D79" w:rsidP="00042E44"/>
        </w:tc>
      </w:tr>
    </w:tbl>
    <w:p w:rsidR="000950BA" w:rsidRDefault="000950BA" w:rsidP="00AD40FB"/>
    <w:tbl>
      <w:tblPr>
        <w:tblStyle w:val="Mkatabulky"/>
        <w:tblW w:w="0" w:type="auto"/>
        <w:tblLook w:val="04A0" w:firstRow="1" w:lastRow="0" w:firstColumn="1" w:lastColumn="0" w:noHBand="0" w:noVBand="1"/>
      </w:tblPr>
      <w:tblGrid>
        <w:gridCol w:w="2221"/>
        <w:gridCol w:w="6705"/>
        <w:gridCol w:w="5068"/>
      </w:tblGrid>
      <w:tr w:rsidR="001D39B4" w:rsidRPr="00240268" w:rsidTr="00733E27">
        <w:tc>
          <w:tcPr>
            <w:tcW w:w="13994" w:type="dxa"/>
            <w:gridSpan w:val="3"/>
          </w:tcPr>
          <w:p w:rsidR="001D39B4" w:rsidRPr="001D39B4" w:rsidRDefault="001D39B4" w:rsidP="005A5C3C">
            <w:pPr>
              <w:jc w:val="center"/>
              <w:rPr>
                <w:b/>
              </w:rPr>
            </w:pPr>
            <w:r w:rsidRPr="001D39B4">
              <w:rPr>
                <w:b/>
              </w:rPr>
              <w:t>DOPORUČUJÍCÍ PŘIPOMÍNKY</w:t>
            </w:r>
          </w:p>
        </w:tc>
      </w:tr>
      <w:tr w:rsidR="00550E2B" w:rsidRPr="00240268" w:rsidTr="00D53BEB">
        <w:tc>
          <w:tcPr>
            <w:tcW w:w="2221" w:type="dxa"/>
          </w:tcPr>
          <w:p w:rsidR="00550E2B" w:rsidRPr="00B824DD" w:rsidRDefault="00550E2B" w:rsidP="00550E2B">
            <w:pPr>
              <w:jc w:val="center"/>
              <w:rPr>
                <w:b/>
              </w:rPr>
            </w:pPr>
            <w:r>
              <w:rPr>
                <w:b/>
              </w:rPr>
              <w:t>Připomínkové místo</w:t>
            </w:r>
          </w:p>
        </w:tc>
        <w:tc>
          <w:tcPr>
            <w:tcW w:w="6705" w:type="dxa"/>
          </w:tcPr>
          <w:p w:rsidR="00550E2B" w:rsidRPr="00B824DD" w:rsidRDefault="00550E2B" w:rsidP="00550E2B">
            <w:pPr>
              <w:jc w:val="center"/>
              <w:rPr>
                <w:b/>
              </w:rPr>
            </w:pPr>
            <w:r w:rsidRPr="00B824DD">
              <w:rPr>
                <w:b/>
              </w:rPr>
              <w:t>Připomínka</w:t>
            </w:r>
          </w:p>
        </w:tc>
        <w:tc>
          <w:tcPr>
            <w:tcW w:w="5068" w:type="dxa"/>
          </w:tcPr>
          <w:p w:rsidR="00550E2B" w:rsidRPr="00B824DD" w:rsidRDefault="0077704B" w:rsidP="0077704B">
            <w:pPr>
              <w:jc w:val="center"/>
              <w:rPr>
                <w:b/>
              </w:rPr>
            </w:pPr>
            <w:r>
              <w:rPr>
                <w:b/>
              </w:rPr>
              <w:t>Způsob</w:t>
            </w:r>
            <w:r w:rsidR="00550E2B" w:rsidRPr="00047504">
              <w:rPr>
                <w:b/>
              </w:rPr>
              <w:t xml:space="preserve"> vypořádání</w:t>
            </w:r>
          </w:p>
        </w:tc>
      </w:tr>
      <w:tr w:rsidR="00550E2B" w:rsidRPr="00240268" w:rsidTr="00D53BEB">
        <w:tc>
          <w:tcPr>
            <w:tcW w:w="2221" w:type="dxa"/>
          </w:tcPr>
          <w:p w:rsidR="00550E2B" w:rsidRPr="00B824DD" w:rsidRDefault="00550E2B" w:rsidP="00550E2B">
            <w:pPr>
              <w:rPr>
                <w:b/>
              </w:rPr>
            </w:pPr>
            <w:r>
              <w:rPr>
                <w:b/>
              </w:rPr>
              <w:t xml:space="preserve">Konfederace zaměstnavatelských a podnikatelských svazů </w:t>
            </w:r>
          </w:p>
        </w:tc>
        <w:tc>
          <w:tcPr>
            <w:tcW w:w="6705" w:type="dxa"/>
          </w:tcPr>
          <w:p w:rsidR="00550E2B" w:rsidRPr="005A5C3C" w:rsidRDefault="000D4AAD" w:rsidP="005F1E0B">
            <w:r w:rsidRPr="000D4AAD">
              <w:t xml:space="preserve">Konfederace zaměstnavatelských a podnikatelských svazů </w:t>
            </w:r>
            <w:r>
              <w:t>uplatnila s</w:t>
            </w:r>
            <w:r w:rsidR="00550E2B">
              <w:t>tejné připomínky jak</w:t>
            </w:r>
            <w:r>
              <w:t>o Unie zaměstnavatelských svazů.</w:t>
            </w:r>
          </w:p>
        </w:tc>
        <w:tc>
          <w:tcPr>
            <w:tcW w:w="5068" w:type="dxa"/>
          </w:tcPr>
          <w:p w:rsidR="00550E2B" w:rsidRPr="00240268" w:rsidRDefault="005F1E0B" w:rsidP="005F1E0B">
            <w:r>
              <w:t>Viz vypořádání zásadních připomínek Unie zaměstnavatelských svazů.</w:t>
            </w:r>
          </w:p>
        </w:tc>
      </w:tr>
      <w:tr w:rsidR="00550E2B" w:rsidRPr="00240268" w:rsidTr="00D53BEB">
        <w:tc>
          <w:tcPr>
            <w:tcW w:w="2221" w:type="dxa"/>
          </w:tcPr>
          <w:p w:rsidR="00550E2B" w:rsidRPr="00B824DD" w:rsidRDefault="00550E2B" w:rsidP="00550E2B">
            <w:pPr>
              <w:rPr>
                <w:b/>
              </w:rPr>
            </w:pPr>
            <w:r>
              <w:rPr>
                <w:b/>
              </w:rPr>
              <w:t>Ministerstvo práce a sociálních věcí</w:t>
            </w:r>
          </w:p>
        </w:tc>
        <w:tc>
          <w:tcPr>
            <w:tcW w:w="6705" w:type="dxa"/>
          </w:tcPr>
          <w:p w:rsidR="00550E2B" w:rsidRPr="000950BA" w:rsidRDefault="00550E2B" w:rsidP="00550E2B">
            <w:r w:rsidRPr="000950BA">
              <w:t>K Závěrečné zprávě z hodnocení dopadů regulace</w:t>
            </w:r>
            <w:r w:rsidR="000950BA">
              <w:t>:</w:t>
            </w:r>
          </w:p>
          <w:p w:rsidR="00550E2B" w:rsidRPr="000950BA" w:rsidRDefault="00550E2B" w:rsidP="00550E2B">
            <w:r w:rsidRPr="000950BA">
              <w:t>V RIA na straně 2 v posledním odstavci doporučujeme ve větě „Česká republika pro účel zaměstnání vydává 4 typy pobytových oprávnění: zaměstnanecká karta, modrá karta, karta vnitropodnikově převedeného zaměstnance a vízum k pobytu nad 90 dnů za účelem sezónního zaměstnání.“ doplnit pro úplnou formální správnost za slova „4 typy“ slovo „dlouhodobých“.</w:t>
            </w:r>
          </w:p>
        </w:tc>
        <w:tc>
          <w:tcPr>
            <w:tcW w:w="5068" w:type="dxa"/>
          </w:tcPr>
          <w:p w:rsidR="00550E2B" w:rsidRPr="00867AA4" w:rsidRDefault="000E3DC6" w:rsidP="00550E2B">
            <w:pPr>
              <w:rPr>
                <w:b/>
              </w:rPr>
            </w:pPr>
            <w:r>
              <w:rPr>
                <w:b/>
              </w:rPr>
              <w:t>Akceptováno</w:t>
            </w:r>
            <w:r w:rsidR="00867AA4" w:rsidRPr="00867AA4">
              <w:rPr>
                <w:b/>
              </w:rPr>
              <w:t>.</w:t>
            </w:r>
          </w:p>
          <w:p w:rsidR="00867AA4" w:rsidRDefault="00867AA4" w:rsidP="00550E2B"/>
          <w:p w:rsidR="00867AA4" w:rsidRPr="00240268" w:rsidRDefault="00867AA4" w:rsidP="000E3DC6">
            <w:r>
              <w:t xml:space="preserve">Text </w:t>
            </w:r>
            <w:r w:rsidR="000E3DC6">
              <w:t xml:space="preserve">byl požadovaným způsobem </w:t>
            </w:r>
            <w:r>
              <w:t>doplněn.</w:t>
            </w:r>
          </w:p>
        </w:tc>
      </w:tr>
      <w:tr w:rsidR="00550E2B" w:rsidRPr="00240268" w:rsidTr="00D53BEB">
        <w:tc>
          <w:tcPr>
            <w:tcW w:w="2221" w:type="dxa"/>
            <w:vMerge w:val="restart"/>
          </w:tcPr>
          <w:p w:rsidR="00550E2B" w:rsidRPr="00B824DD" w:rsidRDefault="006A429E" w:rsidP="00550E2B">
            <w:pPr>
              <w:rPr>
                <w:b/>
              </w:rPr>
            </w:pPr>
            <w:r>
              <w:rPr>
                <w:b/>
              </w:rPr>
              <w:t>Ministerstvo průmyslu a obchodu</w:t>
            </w:r>
          </w:p>
        </w:tc>
        <w:tc>
          <w:tcPr>
            <w:tcW w:w="6705" w:type="dxa"/>
          </w:tcPr>
          <w:p w:rsidR="00550E2B" w:rsidRPr="000950BA" w:rsidRDefault="00550E2B" w:rsidP="00550E2B">
            <w:pPr>
              <w:rPr>
                <w:i/>
                <w:u w:val="single"/>
              </w:rPr>
            </w:pPr>
            <w:r w:rsidRPr="000950BA">
              <w:t xml:space="preserve">Žádáme o upřesnění, jak bude určena v rámci vládních programů (Program kvalifikovaný zaměstnanec) kapacita pro Srbsko a Černou Horu, když se žádosti pro obě tyto země budou podávat na ZÚ v Bělehradě. Bude se jednat o společnou kapacitu, když jsou obě země zařazeny do Programu kvalifikovaný zaměstnanec, nebo bude v rámci nařízení kapacita pro tyto země rozdělena? Vzhledem k navrhované kvótě pro ZÚ Bělehrad tak může dojít ke snížení stávající kvóty pro občany Srbska. </w:t>
            </w:r>
          </w:p>
        </w:tc>
        <w:tc>
          <w:tcPr>
            <w:tcW w:w="5068" w:type="dxa"/>
          </w:tcPr>
          <w:p w:rsidR="00550E2B" w:rsidRDefault="000E3DC6" w:rsidP="00550E2B">
            <w:pPr>
              <w:rPr>
                <w:b/>
              </w:rPr>
            </w:pPr>
            <w:r>
              <w:rPr>
                <w:b/>
              </w:rPr>
              <w:t>Vysvětleno</w:t>
            </w:r>
            <w:r w:rsidR="00867AA4" w:rsidRPr="00867AA4">
              <w:rPr>
                <w:b/>
              </w:rPr>
              <w:t>.</w:t>
            </w:r>
          </w:p>
          <w:p w:rsidR="00867AA4" w:rsidRDefault="00867AA4" w:rsidP="00550E2B">
            <w:pPr>
              <w:rPr>
                <w:b/>
              </w:rPr>
            </w:pPr>
          </w:p>
          <w:p w:rsidR="00867AA4" w:rsidRPr="00867AA4" w:rsidRDefault="00867AA4" w:rsidP="00134768">
            <w:r>
              <w:t xml:space="preserve">Maximální počty nabíraných žádostí o pobytová oprávnění jsou stanoveny pro jednotlivé zastupitelské úřady. Vztahují se proto na občany všech států spadajících do místní příslušnosti daného úřadu. Kvóty vyhrazené pro účastníky Programů schválených vládou </w:t>
            </w:r>
            <w:r w:rsidRPr="003F357F">
              <w:t>za účelem dosažení ekonomic</w:t>
            </w:r>
            <w:r>
              <w:t xml:space="preserve">kého přínosu pro ČR mohou současně čerpat </w:t>
            </w:r>
            <w:r w:rsidR="00134768">
              <w:t>občané všech států, pro které je Program určen. Občané Srbska a Černé Hory se proto budou o kvótu Programu kvalifikovaný zaměstnanec dělit.</w:t>
            </w:r>
          </w:p>
        </w:tc>
      </w:tr>
      <w:tr w:rsidR="00550E2B" w:rsidRPr="00240268" w:rsidTr="00D53BEB">
        <w:tc>
          <w:tcPr>
            <w:tcW w:w="2221" w:type="dxa"/>
            <w:vMerge/>
          </w:tcPr>
          <w:p w:rsidR="00550E2B" w:rsidRDefault="00550E2B" w:rsidP="00550E2B">
            <w:pPr>
              <w:rPr>
                <w:b/>
              </w:rPr>
            </w:pPr>
          </w:p>
        </w:tc>
        <w:tc>
          <w:tcPr>
            <w:tcW w:w="6705" w:type="dxa"/>
          </w:tcPr>
          <w:p w:rsidR="00550E2B" w:rsidRPr="000950BA" w:rsidRDefault="00550E2B" w:rsidP="00550E2B">
            <w:r w:rsidRPr="000950BA">
              <w:t>V rámci přípravy nových vládních programů ekonomické migrace byla diskutována také možnost jejich rozšíření o pracovníky z Bangladéše (resp. vyčlenění části kvóty pro Indii pro pracovníky z Bangladéše). Proto bychom doporučovali, aby byla věnována určitá část kapacity v rámci kvót pro Indii právě pracovníkům z Bangladéše. Jednalo by se o podobnou situaci jako v případě kvót pro Srbsko, kde bude také jedno ZÚ, konkrétně ZÚ Bělehrad, zpracovávat v rámci Programu kvalifikovaný zaměstnanec, žádosti ze dvou zemí, tj. ze Srbska a Černé Hory.</w:t>
            </w:r>
          </w:p>
        </w:tc>
        <w:tc>
          <w:tcPr>
            <w:tcW w:w="5068" w:type="dxa"/>
          </w:tcPr>
          <w:p w:rsidR="000E3DC6" w:rsidRDefault="000E3DC6" w:rsidP="000E3DC6">
            <w:pPr>
              <w:rPr>
                <w:b/>
              </w:rPr>
            </w:pPr>
            <w:r>
              <w:rPr>
                <w:b/>
              </w:rPr>
              <w:t>Vysvětleno</w:t>
            </w:r>
            <w:r w:rsidRPr="00867AA4">
              <w:rPr>
                <w:b/>
              </w:rPr>
              <w:t>.</w:t>
            </w:r>
          </w:p>
          <w:p w:rsidR="00C81A17" w:rsidRDefault="00C81A17" w:rsidP="009321C7"/>
          <w:p w:rsidR="000E3DC6" w:rsidRPr="00240268" w:rsidRDefault="000E3DC6" w:rsidP="000E3DC6">
            <w:r>
              <w:t xml:space="preserve">Opatření by bylo možno realizovat pouze tak, že by </w:t>
            </w:r>
            <w:r w:rsidR="009321C7">
              <w:t>Bangladéš by</w:t>
            </w:r>
            <w:r>
              <w:t xml:space="preserve">l </w:t>
            </w:r>
            <w:r w:rsidR="009321C7">
              <w:t xml:space="preserve">zařazen </w:t>
            </w:r>
            <w:r>
              <w:t xml:space="preserve">mezi státy, pro něž je určen </w:t>
            </w:r>
            <w:r w:rsidR="009321C7">
              <w:t>Program kvalifikovaný zaměstnanec.</w:t>
            </w:r>
            <w:r>
              <w:t xml:space="preserve"> Čerpali by potom kvótu stanovenou pro tento Program na zastupitelském úřadu v Dillí spolu s občany Indie. Zařazení Bangladéše do Programu nenašlo dostatečnou podporu ze strany podnikatelských reprezentací, ani orgánů státní správy. Občané Bangladéše budou moci podávat žádosti mimo Program.</w:t>
            </w:r>
          </w:p>
        </w:tc>
      </w:tr>
      <w:tr w:rsidR="00550E2B" w:rsidRPr="00240268" w:rsidTr="00D53BEB">
        <w:tc>
          <w:tcPr>
            <w:tcW w:w="2221" w:type="dxa"/>
          </w:tcPr>
          <w:p w:rsidR="00550E2B" w:rsidRPr="00B824DD" w:rsidRDefault="00550E2B" w:rsidP="00D53BEB">
            <w:pPr>
              <w:rPr>
                <w:b/>
              </w:rPr>
            </w:pPr>
            <w:r>
              <w:rPr>
                <w:b/>
              </w:rPr>
              <w:t>Ministerstvo zemědělství</w:t>
            </w:r>
          </w:p>
        </w:tc>
        <w:tc>
          <w:tcPr>
            <w:tcW w:w="6705" w:type="dxa"/>
          </w:tcPr>
          <w:p w:rsidR="00550E2B" w:rsidRPr="000950BA" w:rsidRDefault="00550E2B" w:rsidP="00D53BEB">
            <w:pPr>
              <w:rPr>
                <w:rFonts w:cs="Arial"/>
              </w:rPr>
            </w:pPr>
            <w:r w:rsidRPr="000950BA">
              <w:rPr>
                <w:rFonts w:cs="Arial"/>
              </w:rPr>
              <w:t>Předkládací zpráva uvádí skupinu zemí, které jsou hlavními zdrojovými zeměmi pracovní migrace středně a nízko kvalifikovaných pracovníků pro Českou republiku. Jedná se o Ukrajinu, Mongolsko, Filipíny, Srbsko, Černou Horu, Bělorusko, Moldavsko, Kazachstán a Indii.</w:t>
            </w:r>
          </w:p>
          <w:p w:rsidR="00550E2B" w:rsidRPr="000950BA" w:rsidRDefault="00550E2B" w:rsidP="00D53BEB">
            <w:pPr>
              <w:rPr>
                <w:i/>
                <w:u w:val="single"/>
              </w:rPr>
            </w:pPr>
            <w:r w:rsidRPr="000950BA">
              <w:rPr>
                <w:rFonts w:cs="Arial"/>
              </w:rPr>
              <w:t xml:space="preserve">Dáváme na zvážení, zda do skupiny nepřidat rovněž některé země střední a jižní Ameriky, které jsou nám kulturně blízké, mají nižší životní úroveň a práce v České republice by pro občany těchto zemí mohla být atraktivní. V úvahu by například přicházela Argentina nebo Brazílie. </w:t>
            </w:r>
          </w:p>
        </w:tc>
        <w:tc>
          <w:tcPr>
            <w:tcW w:w="5068" w:type="dxa"/>
          </w:tcPr>
          <w:p w:rsidR="00550E2B" w:rsidRDefault="000E3DC6" w:rsidP="00550E2B">
            <w:pPr>
              <w:rPr>
                <w:b/>
              </w:rPr>
            </w:pPr>
            <w:r>
              <w:rPr>
                <w:b/>
              </w:rPr>
              <w:t>Vysvětleno</w:t>
            </w:r>
            <w:r w:rsidR="006F1148" w:rsidRPr="006F1148">
              <w:rPr>
                <w:b/>
              </w:rPr>
              <w:t>.</w:t>
            </w:r>
          </w:p>
          <w:p w:rsidR="006F1148" w:rsidRDefault="006F1148" w:rsidP="00550E2B">
            <w:pPr>
              <w:rPr>
                <w:b/>
              </w:rPr>
            </w:pPr>
          </w:p>
          <w:p w:rsidR="00437B5B" w:rsidRDefault="006F1148" w:rsidP="00437B5B">
            <w:r w:rsidRPr="006F1148">
              <w:t xml:space="preserve">Pro žádný </w:t>
            </w:r>
            <w:r>
              <w:t xml:space="preserve">ze států severní, střední ani jižní Ameriky nejsou stanoveny žádné početní kvóty. </w:t>
            </w:r>
          </w:p>
          <w:p w:rsidR="006F1148" w:rsidRPr="006F1148" w:rsidRDefault="006F1148" w:rsidP="00437B5B">
            <w:r>
              <w:t>Pracovní migraci z těchto států není třeba regulovat v rámci Programů schválených vládou za účelem dosažení ekonomického přínosu pro ČR jako migraci z</w:t>
            </w:r>
            <w:r w:rsidR="00437B5B">
              <w:t xml:space="preserve"> ostatních </w:t>
            </w:r>
            <w:r>
              <w:t>států uvedených v připomínce, pro něž je v důsledku dlouhodobého přetížení tamních zastupitelských úřadů stanovena samostatná kvóta pro Program kvalifikovaný zaměstnanec.</w:t>
            </w:r>
          </w:p>
        </w:tc>
      </w:tr>
    </w:tbl>
    <w:p w:rsidR="001D39B4" w:rsidRDefault="001D39B4" w:rsidP="00AD40FB"/>
    <w:sectPr w:rsidR="001D39B4" w:rsidSect="001D39B4">
      <w:foot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715C" w:rsidRDefault="00EF715C" w:rsidP="001D39B4">
      <w:pPr>
        <w:spacing w:after="0" w:line="240" w:lineRule="auto"/>
      </w:pPr>
      <w:r>
        <w:separator/>
      </w:r>
    </w:p>
  </w:endnote>
  <w:endnote w:type="continuationSeparator" w:id="0">
    <w:p w:rsidR="00EF715C" w:rsidRDefault="00EF715C" w:rsidP="001D39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5678299"/>
      <w:docPartObj>
        <w:docPartGallery w:val="Page Numbers (Bottom of Page)"/>
        <w:docPartUnique/>
      </w:docPartObj>
    </w:sdtPr>
    <w:sdtEndPr/>
    <w:sdtContent>
      <w:p w:rsidR="00550E2B" w:rsidRDefault="00550E2B">
        <w:pPr>
          <w:pStyle w:val="Zpat"/>
          <w:jc w:val="right"/>
        </w:pPr>
        <w:r>
          <w:fldChar w:fldCharType="begin"/>
        </w:r>
        <w:r>
          <w:instrText>PAGE   \* MERGEFORMAT</w:instrText>
        </w:r>
        <w:r>
          <w:fldChar w:fldCharType="separate"/>
        </w:r>
        <w:r w:rsidR="00E33DE0">
          <w:rPr>
            <w:noProof/>
          </w:rPr>
          <w:t>3</w:t>
        </w:r>
        <w:r>
          <w:fldChar w:fldCharType="end"/>
        </w:r>
      </w:p>
    </w:sdtContent>
  </w:sdt>
  <w:p w:rsidR="00550E2B" w:rsidRDefault="00550E2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715C" w:rsidRDefault="00EF715C" w:rsidP="001D39B4">
      <w:pPr>
        <w:spacing w:after="0" w:line="240" w:lineRule="auto"/>
      </w:pPr>
      <w:r>
        <w:separator/>
      </w:r>
    </w:p>
  </w:footnote>
  <w:footnote w:type="continuationSeparator" w:id="0">
    <w:p w:rsidR="00EF715C" w:rsidRDefault="00EF715C" w:rsidP="001D39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B03AD8"/>
    <w:multiLevelType w:val="hybridMultilevel"/>
    <w:tmpl w:val="F304A02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C0C685E"/>
    <w:multiLevelType w:val="hybridMultilevel"/>
    <w:tmpl w:val="37F403AC"/>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3CA37278"/>
    <w:multiLevelType w:val="hybridMultilevel"/>
    <w:tmpl w:val="A482B134"/>
    <w:lvl w:ilvl="0" w:tplc="F84AEB7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45144EB6"/>
    <w:multiLevelType w:val="hybridMultilevel"/>
    <w:tmpl w:val="BEFE93B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600B40F3"/>
    <w:multiLevelType w:val="hybridMultilevel"/>
    <w:tmpl w:val="E178380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9B4"/>
    <w:rsid w:val="00031688"/>
    <w:rsid w:val="00042E44"/>
    <w:rsid w:val="00057ACC"/>
    <w:rsid w:val="00074274"/>
    <w:rsid w:val="000950BA"/>
    <w:rsid w:val="000D1AC3"/>
    <w:rsid w:val="000D4AAD"/>
    <w:rsid w:val="000D7855"/>
    <w:rsid w:val="000E3DC6"/>
    <w:rsid w:val="000F0C50"/>
    <w:rsid w:val="00104BD6"/>
    <w:rsid w:val="00107A26"/>
    <w:rsid w:val="00134768"/>
    <w:rsid w:val="00160D0A"/>
    <w:rsid w:val="00196439"/>
    <w:rsid w:val="001B5CB4"/>
    <w:rsid w:val="001D39B4"/>
    <w:rsid w:val="00235051"/>
    <w:rsid w:val="00236A51"/>
    <w:rsid w:val="00276FCA"/>
    <w:rsid w:val="002800CD"/>
    <w:rsid w:val="002957FE"/>
    <w:rsid w:val="002A5BB4"/>
    <w:rsid w:val="002D2C23"/>
    <w:rsid w:val="00316078"/>
    <w:rsid w:val="00390658"/>
    <w:rsid w:val="00390A86"/>
    <w:rsid w:val="003A04F2"/>
    <w:rsid w:val="003E03A9"/>
    <w:rsid w:val="003F357F"/>
    <w:rsid w:val="00422CE3"/>
    <w:rsid w:val="00437B5B"/>
    <w:rsid w:val="004D2CA5"/>
    <w:rsid w:val="004E60AF"/>
    <w:rsid w:val="00511A4C"/>
    <w:rsid w:val="005423CA"/>
    <w:rsid w:val="00550E2B"/>
    <w:rsid w:val="00587A73"/>
    <w:rsid w:val="005A5C3C"/>
    <w:rsid w:val="005B0C80"/>
    <w:rsid w:val="005F1E0B"/>
    <w:rsid w:val="00601BDA"/>
    <w:rsid w:val="00624A6D"/>
    <w:rsid w:val="00624A81"/>
    <w:rsid w:val="00636D45"/>
    <w:rsid w:val="00645B0E"/>
    <w:rsid w:val="006751EE"/>
    <w:rsid w:val="00684F39"/>
    <w:rsid w:val="006855B8"/>
    <w:rsid w:val="00697CFA"/>
    <w:rsid w:val="006A429E"/>
    <w:rsid w:val="006B33F2"/>
    <w:rsid w:val="006F1148"/>
    <w:rsid w:val="006F6C77"/>
    <w:rsid w:val="00704740"/>
    <w:rsid w:val="0077704B"/>
    <w:rsid w:val="00795793"/>
    <w:rsid w:val="007B2718"/>
    <w:rsid w:val="007B52FB"/>
    <w:rsid w:val="007B623F"/>
    <w:rsid w:val="007D446F"/>
    <w:rsid w:val="007E0955"/>
    <w:rsid w:val="007E0BDA"/>
    <w:rsid w:val="007E516C"/>
    <w:rsid w:val="00810FC3"/>
    <w:rsid w:val="0084305E"/>
    <w:rsid w:val="00861349"/>
    <w:rsid w:val="00867AA4"/>
    <w:rsid w:val="008B12EF"/>
    <w:rsid w:val="0091782C"/>
    <w:rsid w:val="0092613A"/>
    <w:rsid w:val="009321C7"/>
    <w:rsid w:val="009413BA"/>
    <w:rsid w:val="009755C8"/>
    <w:rsid w:val="009E68BC"/>
    <w:rsid w:val="00A15194"/>
    <w:rsid w:val="00A206DD"/>
    <w:rsid w:val="00A32E5D"/>
    <w:rsid w:val="00AD40FB"/>
    <w:rsid w:val="00AE06E8"/>
    <w:rsid w:val="00B1010A"/>
    <w:rsid w:val="00BD564A"/>
    <w:rsid w:val="00BE4F86"/>
    <w:rsid w:val="00C107A0"/>
    <w:rsid w:val="00C1317F"/>
    <w:rsid w:val="00C81A17"/>
    <w:rsid w:val="00C83ACE"/>
    <w:rsid w:val="00CF1D79"/>
    <w:rsid w:val="00CF5633"/>
    <w:rsid w:val="00D170ED"/>
    <w:rsid w:val="00D53BEB"/>
    <w:rsid w:val="00D80F5E"/>
    <w:rsid w:val="00DA6012"/>
    <w:rsid w:val="00DB72A5"/>
    <w:rsid w:val="00DC5221"/>
    <w:rsid w:val="00DD4040"/>
    <w:rsid w:val="00E33DE0"/>
    <w:rsid w:val="00E7466B"/>
    <w:rsid w:val="00EB1D9C"/>
    <w:rsid w:val="00EF715C"/>
    <w:rsid w:val="00F160B1"/>
    <w:rsid w:val="00F22C7A"/>
    <w:rsid w:val="00F51352"/>
    <w:rsid w:val="00F81262"/>
    <w:rsid w:val="00FC4D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84BCC"/>
  <w15:docId w15:val="{523D6D24-706B-4DE8-8A1A-B1593FF61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1D39B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D39B4"/>
  </w:style>
  <w:style w:type="paragraph" w:styleId="Zpat">
    <w:name w:val="footer"/>
    <w:basedOn w:val="Normln"/>
    <w:link w:val="ZpatChar"/>
    <w:uiPriority w:val="99"/>
    <w:unhideWhenUsed/>
    <w:rsid w:val="001D39B4"/>
    <w:pPr>
      <w:tabs>
        <w:tab w:val="center" w:pos="4536"/>
        <w:tab w:val="right" w:pos="9072"/>
      </w:tabs>
      <w:spacing w:after="0" w:line="240" w:lineRule="auto"/>
    </w:pPr>
  </w:style>
  <w:style w:type="character" w:customStyle="1" w:styleId="ZpatChar">
    <w:name w:val="Zápatí Char"/>
    <w:basedOn w:val="Standardnpsmoodstavce"/>
    <w:link w:val="Zpat"/>
    <w:uiPriority w:val="99"/>
    <w:rsid w:val="001D39B4"/>
  </w:style>
  <w:style w:type="table" w:styleId="Mkatabulky">
    <w:name w:val="Table Grid"/>
    <w:basedOn w:val="Normlntabulka"/>
    <w:uiPriority w:val="39"/>
    <w:rsid w:val="001D39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_muj,1 odstavecH,(1) odstavec,odrážka první"/>
    <w:basedOn w:val="Normln"/>
    <w:link w:val="OdstavecseseznamemChar"/>
    <w:uiPriority w:val="72"/>
    <w:qFormat/>
    <w:rsid w:val="001D39B4"/>
    <w:pPr>
      <w:ind w:left="720"/>
      <w:contextualSpacing/>
    </w:pPr>
  </w:style>
  <w:style w:type="character" w:customStyle="1" w:styleId="OdstavecseseznamemChar">
    <w:name w:val="Odstavec se seznamem Char"/>
    <w:aliases w:val="Nad Char,Odstavec_muj Char,1 odstavecH Char,(1) odstavec Char,odrážka první Char"/>
    <w:link w:val="Odstavecseseznamem"/>
    <w:uiPriority w:val="34"/>
    <w:rsid w:val="001D39B4"/>
  </w:style>
  <w:style w:type="paragraph" w:styleId="Textpoznpodarou">
    <w:name w:val="footnote text"/>
    <w:basedOn w:val="Normln"/>
    <w:link w:val="TextpoznpodarouChar"/>
    <w:uiPriority w:val="99"/>
    <w:semiHidden/>
    <w:unhideWhenUsed/>
    <w:rsid w:val="00AD40FB"/>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D40FB"/>
    <w:rPr>
      <w:sz w:val="20"/>
      <w:szCs w:val="20"/>
    </w:rPr>
  </w:style>
  <w:style w:type="character" w:styleId="Znakapoznpodarou">
    <w:name w:val="footnote reference"/>
    <w:basedOn w:val="Standardnpsmoodstavce"/>
    <w:uiPriority w:val="99"/>
    <w:semiHidden/>
    <w:unhideWhenUsed/>
    <w:rsid w:val="00AD40FB"/>
    <w:rPr>
      <w:vertAlign w:val="superscript"/>
    </w:rPr>
  </w:style>
  <w:style w:type="paragraph" w:styleId="Textbubliny">
    <w:name w:val="Balloon Text"/>
    <w:basedOn w:val="Normln"/>
    <w:link w:val="TextbublinyChar"/>
    <w:uiPriority w:val="99"/>
    <w:semiHidden/>
    <w:unhideWhenUsed/>
    <w:rsid w:val="00550E2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50E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329</TotalTime>
  <Pages>10</Pages>
  <Words>3026</Words>
  <Characters>17854</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Ministerstvo vnitra ČR</Company>
  <LinksUpToDate>false</LinksUpToDate>
  <CharactersWithSpaces>20839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BRYCHTA Ondřej, Mgr.</dc:creator>
  <cp:keywords/>
  <dc:description/>
  <cp:lastModifiedBy>BRYCHTA Ondřej, Mgr.</cp:lastModifiedBy>
  <cp:revision>137</cp:revision>
  <cp:lastPrinted>2019-07-04T09:40:00Z</cp:lastPrinted>
  <dcterms:created xsi:type="dcterms:W3CDTF">2019-07-04T08:38:00Z</dcterms:created>
  <dcterms:modified xsi:type="dcterms:W3CDTF">2019-07-12T09:51:00Z</dcterms:modified>
</cp:coreProperties>
</file>